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17FB2" w14:textId="555777E6" w:rsidR="00393089" w:rsidRDefault="007576D2" w:rsidP="003D3BBD">
      <w:pPr>
        <w:pStyle w:val="Ttulo1"/>
        <w:jc w:val="center"/>
      </w:pPr>
      <w:r w:rsidRPr="003D3BBD">
        <w:t>Case Study Template</w:t>
      </w:r>
      <w:r w:rsidR="00AF235F" w:rsidRPr="003D3BBD">
        <w:t xml:space="preserve"> for</w:t>
      </w:r>
      <w:r w:rsidR="00310F1E">
        <w:t xml:space="preserve"> Mini-grid</w:t>
      </w:r>
      <w:r w:rsidR="00393089">
        <w:t xml:space="preserve"> Companies</w:t>
      </w:r>
    </w:p>
    <w:p w14:paraId="190C8EFB" w14:textId="77777777" w:rsidR="007576D2" w:rsidRPr="003D3BBD" w:rsidRDefault="00AF235F" w:rsidP="003D3BBD">
      <w:pPr>
        <w:pStyle w:val="Ttulo1"/>
        <w:jc w:val="center"/>
      </w:pPr>
      <w:r w:rsidRPr="003D3BBD">
        <w:t xml:space="preserve"> Mozambique Off-grid Knowledge Hub on Energypedia</w:t>
      </w:r>
    </w:p>
    <w:p w14:paraId="11D5F952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58CA72DD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3D3BBD">
        <w:rPr>
          <w:rFonts w:cstheme="minorHAnsi"/>
          <w:b/>
          <w:bCs/>
          <w:sz w:val="24"/>
          <w:szCs w:val="24"/>
          <w:u w:val="single"/>
        </w:rPr>
        <w:t>Background Information</w:t>
      </w:r>
    </w:p>
    <w:p w14:paraId="69A56B57" w14:textId="77777777" w:rsidR="001329D4" w:rsidRPr="00F77AB6" w:rsidRDefault="00FC5C89" w:rsidP="00F77AB6">
      <w:pPr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  <w:bCs/>
          <w:color w:val="000000"/>
          <w:kern w:val="3"/>
          <w:lang w:eastAsia="de-DE"/>
        </w:rPr>
        <w:t xml:space="preserve">The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Mozambique Off-grid Knowledge Hub on energypedia is a one-stop gateway for curated information on renewable energy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in Mozambique.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Developed jointly by </w:t>
      </w:r>
      <w:r w:rsidR="00694D50" w:rsidRPr="00F77AB6">
        <w:rPr>
          <w:rFonts w:cstheme="minorHAnsi"/>
        </w:rPr>
        <w:t>the initiative Green People’s Energy for Africa and energypedia</w:t>
      </w:r>
      <w:r w:rsidR="001329D4" w:rsidRPr="00F77AB6">
        <w:rPr>
          <w:rFonts w:cstheme="minorHAnsi"/>
        </w:rPr>
        <w:t>, this hub serves as a</w:t>
      </w:r>
      <w:r w:rsidR="008A1FAD" w:rsidRPr="00F77AB6">
        <w:rPr>
          <w:rFonts w:cstheme="minorHAnsi"/>
        </w:rPr>
        <w:t>n</w:t>
      </w:r>
      <w:r w:rsidR="001329D4" w:rsidRPr="00F77AB6">
        <w:rPr>
          <w:rFonts w:cstheme="minorHAnsi"/>
        </w:rPr>
        <w:t xml:space="preserve"> online space for mutual collaboration </w:t>
      </w:r>
      <w:r w:rsidR="008A1FAD" w:rsidRPr="00F77AB6">
        <w:rPr>
          <w:rFonts w:cstheme="minorHAnsi"/>
        </w:rPr>
        <w:t>as well as</w:t>
      </w:r>
      <w:r w:rsidR="001329D4" w:rsidRPr="00F77AB6">
        <w:rPr>
          <w:rFonts w:cstheme="minorHAnsi"/>
        </w:rPr>
        <w:t xml:space="preserve"> knowledge exchange among experts from different organisations, companies, and institutions in Mozambique.</w:t>
      </w:r>
    </w:p>
    <w:p w14:paraId="0A13C765" w14:textId="06D6C34A" w:rsidR="001329D4" w:rsidRPr="00F77AB6" w:rsidRDefault="001329D4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Against this background, we </w:t>
      </w:r>
      <w:del w:id="0" w:author="Cuenta Microsoft" w:date="2022-09-13T18:29:00Z">
        <w:r w:rsidRPr="00F77AB6" w:rsidDel="00C015F1">
          <w:rPr>
            <w:rFonts w:eastAsia="Times New Roman" w:cstheme="minorHAnsi"/>
            <w:bCs/>
            <w:color w:val="000000"/>
            <w:kern w:val="3"/>
            <w:lang w:eastAsia="de-DE"/>
          </w:rPr>
          <w:delText xml:space="preserve">invite </w:delText>
        </w:r>
      </w:del>
      <w:ins w:id="1" w:author="Cuenta Microsoft" w:date="2022-09-13T18:29:00Z">
        <w:r w:rsidR="00C015F1">
          <w:rPr>
            <w:rFonts w:eastAsia="Times New Roman" w:cstheme="minorHAnsi"/>
            <w:bCs/>
            <w:color w:val="000000"/>
            <w:kern w:val="3"/>
            <w:lang w:eastAsia="de-DE"/>
          </w:rPr>
          <w:t>welcome</w:t>
        </w:r>
        <w:r w:rsidR="00C015F1" w:rsidRPr="00F77AB6">
          <w:rPr>
            <w:rFonts w:eastAsia="Times New Roman" w:cstheme="minorHAnsi"/>
            <w:bCs/>
            <w:color w:val="000000"/>
            <w:kern w:val="3"/>
            <w:lang w:eastAsia="de-DE"/>
          </w:rPr>
          <w:t xml:space="preserve"> </w:t>
        </w:r>
      </w:ins>
      <w:r w:rsidRPr="003119AE">
        <w:rPr>
          <w:rFonts w:eastAsia="Times New Roman" w:cstheme="minorHAnsi"/>
          <w:b/>
          <w:bCs/>
          <w:color w:val="000000"/>
          <w:kern w:val="3"/>
          <w:lang w:eastAsia="de-DE"/>
        </w:rPr>
        <w:t xml:space="preserve">case studies from </w:t>
      </w:r>
      <w:r w:rsidR="00310F1E">
        <w:rPr>
          <w:rFonts w:eastAsia="Times New Roman" w:cstheme="minorHAnsi"/>
          <w:b/>
          <w:bCs/>
          <w:color w:val="000000"/>
          <w:kern w:val="3"/>
          <w:lang w:eastAsia="de-DE"/>
        </w:rPr>
        <w:t xml:space="preserve">mini-grid / nano-grid </w:t>
      </w:r>
      <w:r w:rsidRPr="003119AE">
        <w:rPr>
          <w:rFonts w:eastAsia="Times New Roman" w:cstheme="minorHAnsi"/>
          <w:b/>
          <w:bCs/>
          <w:color w:val="000000"/>
          <w:kern w:val="3"/>
          <w:lang w:eastAsia="de-DE"/>
        </w:rPr>
        <w:t>companies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in Mozambique to feature </w:t>
      </w:r>
      <w:r w:rsidR="00A553EF">
        <w:rPr>
          <w:rFonts w:eastAsia="Times New Roman" w:cstheme="minorHAnsi"/>
          <w:bCs/>
          <w:color w:val="000000"/>
          <w:kern w:val="3"/>
          <w:lang w:eastAsia="de-DE"/>
        </w:rPr>
        <w:t xml:space="preserve">business models, solutions, and learnings 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on the hub. The aim is to promote mutual learning and avoid reinventing </w:t>
      </w:r>
      <w:r w:rsidR="00FC5C89">
        <w:rPr>
          <w:rFonts w:eastAsia="Times New Roman" w:cstheme="minorHAnsi"/>
          <w:bCs/>
          <w:color w:val="000000"/>
          <w:kern w:val="3"/>
          <w:lang w:eastAsia="de-DE"/>
        </w:rPr>
        <w:t>the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wheel for moving the Mozambican RE sector forward.</w:t>
      </w:r>
    </w:p>
    <w:p w14:paraId="20A1FECD" w14:textId="59539FD4" w:rsidR="00F670D2" w:rsidRPr="00172492" w:rsidRDefault="001329D4" w:rsidP="00F670D2">
      <w:pPr>
        <w:spacing w:after="0" w:line="240" w:lineRule="auto"/>
        <w:jc w:val="both"/>
        <w:rPr>
          <w:rFonts w:cstheme="minorHAnsi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Should you be interested in featuring your case study, please fill out this form and send it to </w:t>
      </w:r>
      <w:r w:rsidR="00E254AE" w:rsidRPr="000361EF">
        <w:rPr>
          <w:rStyle w:val="Hipervnculo"/>
          <w:rFonts w:cstheme="minorHAnsi"/>
          <w:u w:val="none"/>
          <w:rPrChange w:id="2" w:author="Cuenta Microsoft" w:date="2022-09-26T13:54:00Z">
            <w:rPr>
              <w:rStyle w:val="Hipervnculo"/>
              <w:rFonts w:cstheme="minorHAnsi"/>
            </w:rPr>
          </w:rPrChange>
        </w:rPr>
        <w:fldChar w:fldCharType="begin"/>
      </w:r>
      <w:r w:rsidR="00E254AE" w:rsidRPr="000361EF">
        <w:rPr>
          <w:rStyle w:val="Hipervnculo"/>
          <w:rFonts w:cstheme="minorHAnsi"/>
          <w:u w:val="none"/>
          <w:rPrChange w:id="3" w:author="Cuenta Microsoft" w:date="2022-09-26T13:54:00Z">
            <w:rPr>
              <w:rStyle w:val="Hipervnculo"/>
              <w:rFonts w:cstheme="minorHAnsi"/>
            </w:rPr>
          </w:rPrChange>
        </w:rPr>
        <w:instrText xml:space="preserve"> HYPERLINK "mailto:ranisha.basn</w:instrText>
      </w:r>
      <w:r w:rsidR="00E254AE" w:rsidRPr="000361EF">
        <w:rPr>
          <w:rStyle w:val="Hipervnculo"/>
          <w:rFonts w:cstheme="minorHAnsi"/>
          <w:u w:val="none"/>
          <w:rPrChange w:id="4" w:author="Cuenta Microsoft" w:date="2022-09-26T13:54:00Z">
            <w:rPr>
              <w:rStyle w:val="Hipervnculo"/>
              <w:rFonts w:cstheme="minorHAnsi"/>
            </w:rPr>
          </w:rPrChange>
        </w:rPr>
        <w:instrText xml:space="preserve">et@energypedia.info" </w:instrText>
      </w:r>
      <w:r w:rsidR="00E254AE" w:rsidRPr="000361EF">
        <w:rPr>
          <w:rStyle w:val="Hipervnculo"/>
          <w:rFonts w:cstheme="minorHAnsi"/>
          <w:u w:val="none"/>
          <w:rPrChange w:id="5" w:author="Cuenta Microsoft" w:date="2022-09-26T13:54:00Z">
            <w:rPr>
              <w:rStyle w:val="Hipervnculo"/>
              <w:rFonts w:cstheme="minorHAnsi"/>
            </w:rPr>
          </w:rPrChange>
        </w:rPr>
        <w:fldChar w:fldCharType="separate"/>
      </w:r>
      <w:r w:rsidR="0065008B" w:rsidRPr="000361EF">
        <w:rPr>
          <w:rStyle w:val="Hipervnculo"/>
          <w:rFonts w:cstheme="minorHAnsi"/>
          <w:u w:val="none"/>
          <w:rPrChange w:id="6" w:author="Cuenta Microsoft" w:date="2022-09-26T13:54:00Z">
            <w:rPr>
              <w:rStyle w:val="Hipervnculo"/>
              <w:rFonts w:cstheme="minorHAnsi"/>
            </w:rPr>
          </w:rPrChange>
        </w:rPr>
        <w:t>ranisha.basnet@energypedia.info</w:t>
      </w:r>
      <w:r w:rsidR="00E254AE" w:rsidRPr="000361EF">
        <w:rPr>
          <w:rStyle w:val="Hipervnculo"/>
          <w:rFonts w:cstheme="minorHAnsi"/>
          <w:u w:val="none"/>
          <w:rPrChange w:id="7" w:author="Cuenta Microsoft" w:date="2022-09-26T13:54:00Z">
            <w:rPr>
              <w:rStyle w:val="Hipervnculo"/>
              <w:rFonts w:cstheme="minorHAnsi"/>
            </w:rPr>
          </w:rPrChange>
        </w:rPr>
        <w:fldChar w:fldCharType="end"/>
      </w:r>
      <w:r w:rsidR="00AF235F" w:rsidRPr="000361EF">
        <w:rPr>
          <w:rFonts w:cstheme="minorHAnsi"/>
          <w:rPrChange w:id="8" w:author="Cuenta Microsoft" w:date="2022-09-26T13:54:00Z">
            <w:rPr>
              <w:rFonts w:cstheme="minorHAnsi"/>
            </w:rPr>
          </w:rPrChange>
        </w:rPr>
        <w:t>.</w:t>
      </w:r>
      <w:r w:rsidR="00AF235F" w:rsidRPr="00F77AB6">
        <w:rPr>
          <w:rFonts w:cstheme="minorHAnsi"/>
        </w:rPr>
        <w:t xml:space="preserve"> </w:t>
      </w:r>
      <w:r w:rsidR="003D1B40" w:rsidRPr="00F77AB6">
        <w:rPr>
          <w:rFonts w:cstheme="minorHAnsi"/>
        </w:rPr>
        <w:t>You can fill out the form in either English or Portuguese language.</w:t>
      </w:r>
      <w:r w:rsidR="003D1B40">
        <w:rPr>
          <w:rFonts w:cstheme="minorHAnsi"/>
        </w:rPr>
        <w:t xml:space="preserve"> </w:t>
      </w:r>
      <w:r w:rsidR="00F670D2">
        <w:rPr>
          <w:rFonts w:cstheme="minorHAnsi"/>
        </w:rPr>
        <w:t xml:space="preserve">If you need a form in Portuguese you can download it at the </w:t>
      </w:r>
      <w:hyperlink r:id="rId8" w:history="1">
        <w:r w:rsidR="00F670D2" w:rsidRPr="00301B6C">
          <w:rPr>
            <w:rStyle w:val="Hipervnculo"/>
            <w:rFonts w:cstheme="minorHAnsi"/>
            <w:b/>
            <w:u w:val="none"/>
          </w:rPr>
          <w:t>Case Study Info Page</w:t>
        </w:r>
      </w:hyperlink>
      <w:r w:rsidR="00F670D2" w:rsidRPr="00301B6C">
        <w:rPr>
          <w:rFonts w:cstheme="minorHAnsi"/>
        </w:rPr>
        <w:t>.</w:t>
      </w:r>
    </w:p>
    <w:p w14:paraId="283BAA2C" w14:textId="77777777" w:rsidR="00F670D2" w:rsidRDefault="00F670D2" w:rsidP="00F77AB6">
      <w:pPr>
        <w:spacing w:after="0" w:line="240" w:lineRule="auto"/>
        <w:jc w:val="both"/>
        <w:rPr>
          <w:rFonts w:cstheme="minorHAnsi"/>
        </w:rPr>
      </w:pPr>
    </w:p>
    <w:p w14:paraId="111BAF2B" w14:textId="77777777" w:rsidR="00FB7E7C" w:rsidRPr="00F77AB6" w:rsidRDefault="00FB7E7C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>
        <w:rPr>
          <w:rFonts w:cstheme="minorHAnsi"/>
        </w:rPr>
        <w:t xml:space="preserve">Depending on technologies, products and services offered, not all fields may be applicable. Just select the ones you can report on and leave the other ones empty. </w:t>
      </w:r>
    </w:p>
    <w:p w14:paraId="6E1BC535" w14:textId="77777777" w:rsidR="0065008B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09AC79B" w14:textId="77777777" w:rsidR="00442220" w:rsidRPr="003D3BBD" w:rsidRDefault="0044222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A69721F" w14:textId="77777777" w:rsidR="007576D2" w:rsidRPr="000361EF" w:rsidRDefault="0035658E" w:rsidP="000361EF">
      <w:pPr>
        <w:pStyle w:val="Ttulo2"/>
        <w:rPr>
          <w:b/>
          <w:rPrChange w:id="9" w:author="Cuenta Microsoft" w:date="2022-09-26T13:51:00Z">
            <w:rPr>
              <w:lang w:val="en-GB"/>
            </w:rPr>
          </w:rPrChange>
        </w:rPr>
        <w:pPrChange w:id="10" w:author="Cuenta Microsoft" w:date="2022-09-26T13:51:00Z">
          <w:pPr>
            <w:pStyle w:val="Standard1"/>
            <w:jc w:val="both"/>
          </w:pPr>
        </w:pPrChange>
      </w:pPr>
      <w:r w:rsidRPr="000361EF">
        <w:rPr>
          <w:b/>
          <w:rPrChange w:id="11" w:author="Cuenta Microsoft" w:date="2022-09-26T13:51:00Z">
            <w:rPr>
              <w:lang w:val="en-GB"/>
            </w:rPr>
          </w:rPrChange>
        </w:rPr>
        <w:t>Company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14:paraId="09E14D94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BF071" w14:textId="77777777" w:rsidR="007576D2" w:rsidRPr="003D3BBD" w:rsidRDefault="00A553E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C</w:t>
            </w:r>
            <w:r w:rsidR="007576D2"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ompany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0F71" w14:textId="6F9544D2" w:rsidR="007576D2" w:rsidRPr="003D3BBD" w:rsidRDefault="005C28E8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ins w:id="12" w:author="Cuenta Microsoft" w:date="2022-09-14T11:14:00Z">
              <w:r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13" w:author="Cuenta Microsoft" w:date="2022-09-14T11:14:00Z">
                    <w:rPr>
                      <w:rFonts w:asciiTheme="minorHAnsi" w:hAnsiTheme="minorHAnsi" w:cstheme="minorHAnsi"/>
                      <w:b/>
                      <w:color w:val="000000"/>
                      <w:sz w:val="24"/>
                      <w:szCs w:val="24"/>
                      <w:lang w:eastAsia="en-US"/>
                    </w:rPr>
                  </w:rPrChange>
                </w:rPr>
                <w:t>Name</w:t>
              </w:r>
            </w:ins>
          </w:p>
        </w:tc>
      </w:tr>
      <w:tr w:rsidR="007576D2" w:rsidRPr="003D3BBD" w14:paraId="15A376E9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CCFB" w14:textId="77777777" w:rsidR="007576D2" w:rsidRPr="003D3BBD" w:rsidRDefault="00A553E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About the company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8516" w14:textId="77777777" w:rsidR="007576D2" w:rsidRPr="00A03596" w:rsidRDefault="00A553EF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Short description of the company</w:t>
            </w:r>
          </w:p>
        </w:tc>
      </w:tr>
      <w:tr w:rsidR="00A553EF" w:rsidRPr="003D3BBD" w14:paraId="681045F6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7AEC" w14:textId="77777777" w:rsidR="00A553EF" w:rsidRPr="003D3BBD" w:rsidRDefault="00A553EF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Areas of operation</w:t>
            </w:r>
            <w:r w:rsidR="0039308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in Mozambique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8501" w14:textId="3C8D0BB8" w:rsidR="00A553EF" w:rsidRPr="00A03596" w:rsidRDefault="00A553EF" w:rsidP="00AF27FA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Village/District, Region</w:t>
            </w:r>
          </w:p>
        </w:tc>
      </w:tr>
      <w:tr w:rsidR="00F769BB" w:rsidRPr="003D3BBD" w14:paraId="0D147334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DCF6" w14:textId="77777777" w:rsidR="00F769BB" w:rsidRDefault="00F769BB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Size of the company</w:t>
            </w:r>
            <w:r w:rsidR="0039308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in Mozambique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A71B" w14:textId="77777777" w:rsidR="00F769BB" w:rsidRPr="00A03596" w:rsidRDefault="00F769BB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1-10 staff; 11-50; 51-100; &gt;100; &gt;500</w:t>
            </w:r>
          </w:p>
        </w:tc>
      </w:tr>
      <w:tr w:rsidR="00393089" w:rsidRPr="003D3BBD" w14:paraId="19409F28" w14:textId="77777777" w:rsidTr="00F74B2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54CD" w14:textId="2E44E9A3" w:rsidR="00393089" w:rsidRDefault="00393089" w:rsidP="00F74B2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Location of Headquarter</w:t>
            </w:r>
            <w:ins w:id="14" w:author="Cuenta Microsoft" w:date="2022-09-13T17:15:00Z">
              <w:r w:rsidR="00F74B26">
                <w:rPr>
                  <w:rFonts w:asciiTheme="minorHAnsi" w:hAnsiTheme="minorHAnsi" w:cstheme="minorHAnsi"/>
                  <w:b/>
                  <w:bCs/>
                  <w:color w:val="000000"/>
                  <w:sz w:val="24"/>
                  <w:szCs w:val="24"/>
                  <w:lang w:eastAsia="en-US"/>
                </w:rPr>
                <w:t>s</w:t>
              </w:r>
            </w:ins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1E2E" w14:textId="3BF5F2FF" w:rsidR="00393089" w:rsidRPr="00A03596" w:rsidRDefault="005C28E8" w:rsidP="00F74B2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ins w:id="15" w:author="Cuenta Microsoft" w:date="2022-09-14T11:19:00Z">
              <w:r w:rsidRPr="00A03596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t>Village/District, Region, Countr</w:t>
              </w:r>
              <w:r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t>y</w:t>
              </w:r>
            </w:ins>
          </w:p>
        </w:tc>
      </w:tr>
      <w:tr w:rsidR="00393089" w:rsidRPr="003D3BBD" w14:paraId="23BF0BC2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9034" w14:textId="77777777" w:rsidR="00393089" w:rsidRDefault="00393089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Other countries of operation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1073" w14:textId="77777777" w:rsidR="00393089" w:rsidRDefault="00393089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7332CE3E" w14:textId="7313D630" w:rsidR="007576D2" w:rsidRPr="000361EF" w:rsidRDefault="007576D2" w:rsidP="000361EF">
      <w:pPr>
        <w:pStyle w:val="Ttulo2"/>
        <w:rPr>
          <w:ins w:id="16" w:author="ranisha basnet" w:date="2022-09-12T15:46:00Z"/>
          <w:b/>
          <w:rPrChange w:id="17" w:author="Cuenta Microsoft" w:date="2022-09-26T13:51:00Z">
            <w:rPr>
              <w:ins w:id="18" w:author="ranisha basnet" w:date="2022-09-12T15:46:00Z"/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pPrChange w:id="19" w:author="Cuenta Microsoft" w:date="2022-09-26T13:51:00Z">
          <w:pPr>
            <w:pStyle w:val="Standard1"/>
            <w:jc w:val="both"/>
          </w:pPr>
        </w:pPrChange>
      </w:pPr>
    </w:p>
    <w:p w14:paraId="5B0CE021" w14:textId="01E4298C" w:rsidR="00573C5C" w:rsidRPr="000361EF" w:rsidRDefault="005E3230" w:rsidP="000361EF">
      <w:pPr>
        <w:pStyle w:val="Ttulo2"/>
        <w:rPr>
          <w:ins w:id="20" w:author="ranisha basnet" w:date="2022-09-12T15:46:00Z"/>
          <w:b/>
          <w:rPrChange w:id="21" w:author="Cuenta Microsoft" w:date="2022-09-26T13:51:00Z">
            <w:rPr>
              <w:ins w:id="22" w:author="ranisha basnet" w:date="2022-09-12T15:46:00Z"/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pPrChange w:id="23" w:author="Cuenta Microsoft" w:date="2022-09-26T13:51:00Z">
          <w:pPr>
            <w:pStyle w:val="Standard1"/>
            <w:jc w:val="both"/>
          </w:pPr>
        </w:pPrChange>
      </w:pPr>
      <w:ins w:id="24" w:author="ranisha basnet" w:date="2022-09-12T15:49:00Z">
        <w:r w:rsidRPr="000361EF">
          <w:rPr>
            <w:b/>
            <w:rPrChange w:id="25" w:author="Cuenta Microsoft" w:date="2022-09-26T13:51:00Z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en-GB"/>
              </w:rPr>
            </w:rPrChange>
          </w:rPr>
          <w:t>Basic Information</w:t>
        </w:r>
      </w:ins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573C5C" w14:paraId="28619EB6" w14:textId="77777777" w:rsidTr="00573C5C">
        <w:trPr>
          <w:ins w:id="26" w:author="ranisha basnet" w:date="2022-09-12T15:46:00Z"/>
        </w:trPr>
        <w:tc>
          <w:tcPr>
            <w:tcW w:w="4531" w:type="dxa"/>
          </w:tcPr>
          <w:p w14:paraId="79E965DB" w14:textId="4F02338C" w:rsidR="00573C5C" w:rsidRDefault="00573C5C" w:rsidP="003D3BBD">
            <w:pPr>
              <w:pStyle w:val="Standard1"/>
              <w:jc w:val="both"/>
              <w:rPr>
                <w:ins w:id="27" w:author="ranisha basnet" w:date="2022-09-12T15:46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28" w:author="ranisha basnet" w:date="2022-09-12T15:46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Site location</w:t>
              </w:r>
            </w:ins>
          </w:p>
        </w:tc>
        <w:tc>
          <w:tcPr>
            <w:tcW w:w="4531" w:type="dxa"/>
          </w:tcPr>
          <w:p w14:paraId="09F573A1" w14:textId="77777777" w:rsidR="00573C5C" w:rsidRDefault="00573C5C" w:rsidP="003D3BBD">
            <w:pPr>
              <w:pStyle w:val="Standard1"/>
              <w:jc w:val="both"/>
              <w:rPr>
                <w:ins w:id="29" w:author="ranisha basnet" w:date="2022-09-12T15:46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573C5C" w14:paraId="3EFAEFC7" w14:textId="77777777" w:rsidTr="00573C5C">
        <w:trPr>
          <w:ins w:id="30" w:author="ranisha basnet" w:date="2022-09-12T15:46:00Z"/>
        </w:trPr>
        <w:tc>
          <w:tcPr>
            <w:tcW w:w="4531" w:type="dxa"/>
          </w:tcPr>
          <w:p w14:paraId="5CD6269E" w14:textId="56BDBA98" w:rsidR="00573C5C" w:rsidRDefault="00573C5C" w:rsidP="003D3BBD">
            <w:pPr>
              <w:pStyle w:val="Standard1"/>
              <w:jc w:val="both"/>
              <w:rPr>
                <w:ins w:id="31" w:author="ranisha basnet" w:date="2022-09-12T15:46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32" w:author="ranisha basnet" w:date="2022-09-12T15:46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Implementation date</w:t>
              </w:r>
            </w:ins>
          </w:p>
        </w:tc>
        <w:tc>
          <w:tcPr>
            <w:tcW w:w="4531" w:type="dxa"/>
          </w:tcPr>
          <w:p w14:paraId="1E946BDE" w14:textId="151AF1FA" w:rsidR="00573C5C" w:rsidRDefault="008A53C3" w:rsidP="003D3BBD">
            <w:pPr>
              <w:pStyle w:val="Standard1"/>
              <w:jc w:val="both"/>
              <w:rPr>
                <w:ins w:id="33" w:author="ranisha basnet" w:date="2022-09-12T15:46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34" w:author="ranisha basnet" w:date="2022-09-12T16:03:00Z">
              <w:r w:rsidRPr="008A53C3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35" w:author="ranisha basnet" w:date="2022-09-12T16:03:00Z">
                    <w:rPr>
                      <w:rFonts w:asciiTheme="minorHAnsi" w:hAnsiTheme="minorHAnsi" w:cstheme="minorHAnsi"/>
                      <w:b/>
                      <w:color w:val="000000"/>
                      <w:sz w:val="24"/>
                      <w:szCs w:val="24"/>
                    </w:rPr>
                  </w:rPrChange>
                </w:rPr>
                <w:t>(start date-finish date)</w:t>
              </w:r>
            </w:ins>
          </w:p>
        </w:tc>
      </w:tr>
      <w:tr w:rsidR="00573C5C" w14:paraId="2DC5B26F" w14:textId="77777777" w:rsidTr="00573C5C">
        <w:trPr>
          <w:ins w:id="36" w:author="ranisha basnet" w:date="2022-09-12T15:46:00Z"/>
        </w:trPr>
        <w:tc>
          <w:tcPr>
            <w:tcW w:w="4531" w:type="dxa"/>
          </w:tcPr>
          <w:p w14:paraId="16AE93B1" w14:textId="4BE89962" w:rsidR="00573C5C" w:rsidRDefault="00573C5C" w:rsidP="003D3BBD">
            <w:pPr>
              <w:pStyle w:val="Standard1"/>
              <w:jc w:val="both"/>
              <w:rPr>
                <w:ins w:id="37" w:author="ranisha basnet" w:date="2022-09-12T15:46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38" w:author="ranisha basnet" w:date="2022-09-12T15:46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N</w:t>
              </w:r>
            </w:ins>
            <w:ins w:id="39" w:author="Cuenta Microsoft" w:date="2022-09-13T17:15:00Z">
              <w:r w:rsidR="00F74B26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umber</w:t>
              </w:r>
            </w:ins>
            <w:ins w:id="40" w:author="ranisha basnet" w:date="2022-09-12T15:46:00Z">
              <w:del w:id="41" w:author="Cuenta Microsoft" w:date="2022-09-13T17:15:00Z">
                <w:r w:rsidDel="00F74B26">
                  <w:rPr>
                    <w:rFonts w:asciiTheme="minorHAnsi" w:hAnsiTheme="minorHAnsi" w:cstheme="minorHAnsi"/>
                    <w:b/>
                    <w:color w:val="000000"/>
                    <w:sz w:val="24"/>
                    <w:szCs w:val="24"/>
                  </w:rPr>
                  <w:delText>o</w:delText>
                </w:r>
              </w:del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 xml:space="preserve"> of benef</w:t>
              </w:r>
            </w:ins>
            <w:ins w:id="42" w:author="ranisha basnet" w:date="2022-09-12T15:47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iciaries</w:t>
              </w:r>
            </w:ins>
          </w:p>
        </w:tc>
        <w:tc>
          <w:tcPr>
            <w:tcW w:w="4531" w:type="dxa"/>
          </w:tcPr>
          <w:p w14:paraId="4264BD79" w14:textId="3B7B6ADA" w:rsidR="00573C5C" w:rsidRPr="00573C5C" w:rsidRDefault="00573C5C">
            <w:pPr>
              <w:pStyle w:val="Standard1"/>
              <w:rPr>
                <w:ins w:id="43" w:author="ranisha basnet" w:date="2022-09-12T15:46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  <w:rPrChange w:id="44" w:author="ranisha basnet" w:date="2022-09-12T15:48:00Z">
                  <w:rPr>
                    <w:ins w:id="45" w:author="ranisha basnet" w:date="2022-09-12T15:46:00Z"/>
                    <w:rFonts w:asciiTheme="minorHAnsi" w:hAnsiTheme="minorHAnsi" w:cstheme="minorHAnsi"/>
                    <w:b/>
                    <w:color w:val="000000"/>
                    <w:sz w:val="24"/>
                    <w:szCs w:val="24"/>
                  </w:rPr>
                </w:rPrChange>
              </w:rPr>
              <w:pPrChange w:id="46" w:author="ranisha basnet" w:date="2022-09-12T15:48:00Z">
                <w:pPr>
                  <w:pStyle w:val="Standard1"/>
                  <w:jc w:val="both"/>
                </w:pPr>
              </w:pPrChange>
            </w:pPr>
            <w:ins w:id="47" w:author="ranisha basnet" w:date="2022-09-12T15:48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No. of </w:t>
              </w:r>
              <w:r w:rsidRPr="00CB08DF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households</w:t>
              </w:r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/institutions/small businesses</w:t>
              </w:r>
              <w:r w:rsidRPr="00CB08DF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 reached</w:t>
              </w:r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/electrified</w:t>
              </w:r>
            </w:ins>
          </w:p>
        </w:tc>
      </w:tr>
      <w:tr w:rsidR="00573C5C" w14:paraId="4F4F1053" w14:textId="77777777" w:rsidTr="00573C5C">
        <w:trPr>
          <w:ins w:id="48" w:author="ranisha basnet" w:date="2022-09-12T15:47:00Z"/>
        </w:trPr>
        <w:tc>
          <w:tcPr>
            <w:tcW w:w="4531" w:type="dxa"/>
          </w:tcPr>
          <w:p w14:paraId="278B0989" w14:textId="3551172C" w:rsidR="00573C5C" w:rsidRDefault="00573C5C" w:rsidP="003D3BBD">
            <w:pPr>
              <w:pStyle w:val="Standard1"/>
              <w:jc w:val="both"/>
              <w:rPr>
                <w:ins w:id="49" w:author="ranisha basnet" w:date="2022-09-12T15:47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50" w:author="ranisha basnet" w:date="2022-09-12T15:47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 xml:space="preserve">Total </w:t>
              </w:r>
            </w:ins>
            <w:ins w:id="51" w:author="ranisha basnet" w:date="2022-09-12T15:49:00Z">
              <w:r w:rsidR="005E3230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project c</w:t>
              </w:r>
            </w:ins>
            <w:ins w:id="52" w:author="ranisha basnet" w:date="2022-09-12T15:47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ost</w:t>
              </w:r>
            </w:ins>
            <w:ins w:id="53" w:author="Cuenta Microsoft" w:date="2022-09-13T17:15:00Z">
              <w:r w:rsidR="00F74B26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s</w:t>
              </w:r>
            </w:ins>
          </w:p>
        </w:tc>
        <w:tc>
          <w:tcPr>
            <w:tcW w:w="4531" w:type="dxa"/>
          </w:tcPr>
          <w:p w14:paraId="1BF98AD0" w14:textId="434F096E" w:rsidR="00573C5C" w:rsidRDefault="00573C5C" w:rsidP="003D3BBD">
            <w:pPr>
              <w:pStyle w:val="Standard1"/>
              <w:jc w:val="both"/>
              <w:rPr>
                <w:ins w:id="54" w:author="ranisha basnet" w:date="2022-09-12T15:47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573C5C" w14:paraId="2A50542A" w14:textId="77777777" w:rsidTr="00573C5C">
        <w:trPr>
          <w:ins w:id="55" w:author="ranisha basnet" w:date="2022-09-12T15:47:00Z"/>
        </w:trPr>
        <w:tc>
          <w:tcPr>
            <w:tcW w:w="4531" w:type="dxa"/>
          </w:tcPr>
          <w:p w14:paraId="1E2089F3" w14:textId="0AA154C1" w:rsidR="00573C5C" w:rsidRDefault="00573C5C" w:rsidP="003D3BBD">
            <w:pPr>
              <w:pStyle w:val="Standard1"/>
              <w:jc w:val="both"/>
              <w:rPr>
                <w:ins w:id="56" w:author="ranisha basnet" w:date="2022-09-12T15:47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57" w:author="ranisha basnet" w:date="2022-09-12T15:47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 xml:space="preserve">Organisation </w:t>
              </w:r>
            </w:ins>
            <w:ins w:id="58" w:author="ranisha basnet" w:date="2022-09-12T15:49:00Z">
              <w:r w:rsidR="005E3230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i</w:t>
              </w:r>
            </w:ins>
            <w:ins w:id="59" w:author="ranisha basnet" w:date="2022-09-12T15:47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nvolved</w:t>
              </w:r>
            </w:ins>
            <w:ins w:id="60" w:author="ranisha basnet" w:date="2022-09-12T15:50:00Z">
              <w:r w:rsidR="005E3230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 xml:space="preserve"> and their roles</w:t>
              </w:r>
            </w:ins>
          </w:p>
        </w:tc>
        <w:tc>
          <w:tcPr>
            <w:tcW w:w="4531" w:type="dxa"/>
          </w:tcPr>
          <w:p w14:paraId="6158E4D9" w14:textId="334C2BD8" w:rsidR="00573C5C" w:rsidRPr="005E3230" w:rsidRDefault="008A53C3" w:rsidP="003D3BBD">
            <w:pPr>
              <w:pStyle w:val="Standard1"/>
              <w:jc w:val="both"/>
              <w:rPr>
                <w:ins w:id="61" w:author="ranisha basnet" w:date="2022-09-12T15:47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  <w:rPrChange w:id="62" w:author="ranisha basnet" w:date="2022-09-12T15:50:00Z">
                  <w:rPr>
                    <w:ins w:id="63" w:author="ranisha basnet" w:date="2022-09-12T15:47:00Z"/>
                    <w:rFonts w:asciiTheme="minorHAnsi" w:hAnsiTheme="minorHAnsi" w:cstheme="minorHAnsi"/>
                    <w:b/>
                    <w:color w:val="000000"/>
                    <w:sz w:val="24"/>
                    <w:szCs w:val="24"/>
                  </w:rPr>
                </w:rPrChange>
              </w:rPr>
            </w:pPr>
            <w:ins w:id="64" w:author="ranisha basnet" w:date="2022-09-12T16:03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(</w:t>
              </w:r>
            </w:ins>
            <w:ins w:id="65" w:author="ranisha basnet" w:date="2022-09-12T15:51:00Z">
              <w:r w:rsidR="005E3230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fun</w:t>
              </w:r>
            </w:ins>
            <w:ins w:id="66" w:author="ranisha basnet" w:date="2022-09-12T16:04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ding</w:t>
              </w:r>
            </w:ins>
            <w:ins w:id="67" w:author="ranisha basnet" w:date="2022-09-12T15:51:00Z">
              <w:r w:rsidR="005E3230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, implemen</w:t>
              </w:r>
            </w:ins>
            <w:ins w:id="68" w:author="ranisha basnet" w:date="2022-09-12T16:04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ting</w:t>
              </w:r>
            </w:ins>
            <w:ins w:id="69" w:author="ranisha basnet" w:date="2022-09-12T15:51:00Z">
              <w:r w:rsidR="005E3230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, O&amp;M</w:t>
              </w:r>
            </w:ins>
            <w:ins w:id="70" w:author="ranisha basnet" w:date="2022-09-12T15:50:00Z">
              <w:r w:rsidR="005E3230" w:rsidRPr="005E3230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71" w:author="ranisha basnet" w:date="2022-09-12T15:50:00Z">
                    <w:rPr>
                      <w:rFonts w:asciiTheme="minorHAnsi" w:hAnsiTheme="minorHAnsi" w:cstheme="minorHAnsi"/>
                      <w:b/>
                      <w:color w:val="000000"/>
                      <w:sz w:val="24"/>
                      <w:szCs w:val="24"/>
                    </w:rPr>
                  </w:rPrChange>
                </w:rPr>
                <w:t>…)</w:t>
              </w:r>
            </w:ins>
          </w:p>
        </w:tc>
      </w:tr>
      <w:tr w:rsidR="00573C5C" w14:paraId="217A09A3" w14:textId="77777777" w:rsidTr="00573C5C">
        <w:trPr>
          <w:ins w:id="72" w:author="ranisha basnet" w:date="2022-09-12T15:47:00Z"/>
        </w:trPr>
        <w:tc>
          <w:tcPr>
            <w:tcW w:w="4531" w:type="dxa"/>
          </w:tcPr>
          <w:p w14:paraId="00117EC1" w14:textId="7DC6662F" w:rsidR="00573C5C" w:rsidRDefault="00573C5C" w:rsidP="003D3BBD">
            <w:pPr>
              <w:pStyle w:val="Standard1"/>
              <w:jc w:val="both"/>
              <w:rPr>
                <w:ins w:id="73" w:author="ranisha basnet" w:date="2022-09-12T15:47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74" w:author="ranisha basnet" w:date="2022-09-12T15:47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Installed</w:t>
              </w:r>
            </w:ins>
            <w:ins w:id="75" w:author="ranisha basnet" w:date="2022-09-12T16:12:00Z">
              <w:r w:rsidR="001D630B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/generation c</w:t>
              </w:r>
            </w:ins>
            <w:ins w:id="76" w:author="ranisha basnet" w:date="2022-09-12T15:47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apacity of the system</w:t>
              </w:r>
            </w:ins>
            <w:ins w:id="77" w:author="ranisha basnet" w:date="2022-09-12T16:03:00Z">
              <w:r w:rsidR="008A53C3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 xml:space="preserve"> (</w:t>
              </w:r>
            </w:ins>
            <w:ins w:id="78" w:author="ranisha basnet" w:date="2022-09-12T16:13:00Z">
              <w:r w:rsidR="001D630B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M</w:t>
              </w:r>
            </w:ins>
            <w:ins w:id="79" w:author="ranisha basnet" w:date="2022-09-12T16:03:00Z">
              <w:r w:rsidR="008A53C3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W)</w:t>
              </w:r>
            </w:ins>
          </w:p>
        </w:tc>
        <w:tc>
          <w:tcPr>
            <w:tcW w:w="4531" w:type="dxa"/>
          </w:tcPr>
          <w:p w14:paraId="3A386B52" w14:textId="40C0EFAC" w:rsidR="00573C5C" w:rsidRDefault="00573C5C" w:rsidP="003D3BBD">
            <w:pPr>
              <w:pStyle w:val="Standard1"/>
              <w:jc w:val="both"/>
              <w:rPr>
                <w:ins w:id="80" w:author="ranisha basnet" w:date="2022-09-12T15:47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573C5C" w14:paraId="3A46F5A2" w14:textId="77777777" w:rsidTr="00573C5C">
        <w:trPr>
          <w:ins w:id="81" w:author="ranisha basnet" w:date="2022-09-12T15:47:00Z"/>
        </w:trPr>
        <w:tc>
          <w:tcPr>
            <w:tcW w:w="4531" w:type="dxa"/>
          </w:tcPr>
          <w:p w14:paraId="652F6130" w14:textId="0C98DC8D" w:rsidR="00573C5C" w:rsidRDefault="008C0429" w:rsidP="003D3BBD">
            <w:pPr>
              <w:pStyle w:val="Standard1"/>
              <w:jc w:val="both"/>
              <w:rPr>
                <w:ins w:id="82" w:author="ranisha basnet" w:date="2022-09-12T15:47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83" w:author="ranisha basnet" w:date="2022-09-12T16:21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Power source</w:t>
              </w:r>
            </w:ins>
          </w:p>
        </w:tc>
        <w:tc>
          <w:tcPr>
            <w:tcW w:w="4531" w:type="dxa"/>
          </w:tcPr>
          <w:p w14:paraId="65B05F5A" w14:textId="223518F3" w:rsidR="00573C5C" w:rsidRDefault="005E3230" w:rsidP="003D3BBD">
            <w:pPr>
              <w:pStyle w:val="Standard1"/>
              <w:jc w:val="both"/>
              <w:rPr>
                <w:ins w:id="84" w:author="ranisha basnet" w:date="2022-09-12T15:47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85" w:author="ranisha basnet" w:date="2022-09-12T15:48:00Z">
              <w:r w:rsidRPr="005E3230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86" w:author="ranisha basnet" w:date="2022-09-12T15:48:00Z">
                    <w:rPr>
                      <w:rFonts w:asciiTheme="minorHAnsi" w:hAnsiTheme="minorHAnsi" w:cstheme="minorHAnsi"/>
                      <w:b/>
                      <w:color w:val="000000"/>
                      <w:sz w:val="24"/>
                      <w:szCs w:val="24"/>
                    </w:rPr>
                  </w:rPrChange>
                </w:rPr>
                <w:t>(solar, hydro, wind,</w:t>
              </w:r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 </w:t>
              </w:r>
              <w:r w:rsidRPr="005E3230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87" w:author="ranisha basnet" w:date="2022-09-12T15:48:00Z">
                    <w:rPr>
                      <w:rFonts w:asciiTheme="minorHAnsi" w:hAnsiTheme="minorHAnsi" w:cstheme="minorHAnsi"/>
                      <w:b/>
                      <w:color w:val="000000"/>
                      <w:sz w:val="24"/>
                      <w:szCs w:val="24"/>
                    </w:rPr>
                  </w:rPrChange>
                </w:rPr>
                <w:t>biomass,</w:t>
              </w:r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 </w:t>
              </w:r>
              <w:r w:rsidRPr="005E3230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88" w:author="ranisha basnet" w:date="2022-09-12T15:48:00Z">
                    <w:rPr>
                      <w:rFonts w:asciiTheme="minorHAnsi" w:hAnsiTheme="minorHAnsi" w:cstheme="minorHAnsi"/>
                      <w:b/>
                      <w:color w:val="000000"/>
                      <w:sz w:val="24"/>
                      <w:szCs w:val="24"/>
                    </w:rPr>
                  </w:rPrChange>
                </w:rPr>
                <w:t>hybrid…)</w:t>
              </w:r>
            </w:ins>
          </w:p>
        </w:tc>
      </w:tr>
      <w:tr w:rsidR="005E3230" w14:paraId="37FE0142" w14:textId="77777777" w:rsidTr="00573C5C">
        <w:trPr>
          <w:ins w:id="89" w:author="ranisha basnet" w:date="2022-09-12T15:49:00Z"/>
        </w:trPr>
        <w:tc>
          <w:tcPr>
            <w:tcW w:w="4531" w:type="dxa"/>
          </w:tcPr>
          <w:p w14:paraId="560027B8" w14:textId="7467A73D" w:rsidR="005E3230" w:rsidRDefault="005E3230" w:rsidP="003D3BBD">
            <w:pPr>
              <w:pStyle w:val="Standard1"/>
              <w:jc w:val="both"/>
              <w:rPr>
                <w:ins w:id="90" w:author="ranisha basnet" w:date="2022-09-12T15:49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ins w:id="91" w:author="ranisha basnet" w:date="2022-09-12T15:54:00Z">
              <w:r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 xml:space="preserve">Lifetime </w:t>
              </w:r>
            </w:ins>
          </w:p>
        </w:tc>
        <w:tc>
          <w:tcPr>
            <w:tcW w:w="4531" w:type="dxa"/>
          </w:tcPr>
          <w:p w14:paraId="5F00AD1C" w14:textId="1A51631C" w:rsidR="005E3230" w:rsidRPr="005E3230" w:rsidRDefault="005E3230" w:rsidP="003D3BBD">
            <w:pPr>
              <w:pStyle w:val="Standard1"/>
              <w:jc w:val="both"/>
              <w:rPr>
                <w:ins w:id="92" w:author="ranisha basnet" w:date="2022-09-12T15:49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ins w:id="93" w:author="ranisha basnet" w:date="2022-09-12T15:55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(total lifetime of the project</w:t>
              </w:r>
            </w:ins>
            <w:ins w:id="94" w:author="ranisha basnet" w:date="2022-09-12T15:59:00Z">
              <w:r w:rsidR="008A53C3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)</w:t>
              </w:r>
            </w:ins>
          </w:p>
        </w:tc>
      </w:tr>
    </w:tbl>
    <w:p w14:paraId="1406AE13" w14:textId="77777777" w:rsidR="00573C5C" w:rsidDel="000361EF" w:rsidRDefault="00573C5C" w:rsidP="003D3BBD">
      <w:pPr>
        <w:pStyle w:val="Standard1"/>
        <w:jc w:val="both"/>
        <w:rPr>
          <w:del w:id="95" w:author="Cuenta Microsoft" w:date="2022-09-26T13:55:00Z"/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1F0646" w14:textId="77777777" w:rsidR="0035658E" w:rsidDel="000361EF" w:rsidRDefault="0035658E" w:rsidP="003D3BBD">
      <w:pPr>
        <w:pStyle w:val="Standard1"/>
        <w:jc w:val="both"/>
        <w:rPr>
          <w:del w:id="96" w:author="Cuenta Microsoft" w:date="2022-09-26T13:55:00Z"/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0C45A63" w14:textId="77777777" w:rsidR="005E3230" w:rsidRDefault="005E3230" w:rsidP="00A553EF">
      <w:pPr>
        <w:pStyle w:val="Standard1"/>
        <w:jc w:val="both"/>
        <w:rPr>
          <w:ins w:id="97" w:author="ranisha basnet" w:date="2022-09-12T15:51:00Z"/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4409F0B" w14:textId="69F40082" w:rsidR="00A553EF" w:rsidRPr="000361EF" w:rsidRDefault="00A553EF" w:rsidP="00A553EF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98" w:author="Cuenta Microsoft" w:date="2022-09-26T13:51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</w:pPr>
      <w:r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99" w:author="Cuenta Microsoft" w:date="2022-09-26T13:51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lastRenderedPageBreak/>
        <w:t>Solutions offered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A553EF" w:rsidRPr="003D3BBD" w14:paraId="47899406" w14:textId="77777777" w:rsidTr="00E51A23">
        <w:trPr>
          <w:trHeight w:val="311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4D54" w14:textId="6E239866" w:rsidR="00A553EF" w:rsidRPr="003D3BBD" w:rsidRDefault="00310F1E" w:rsidP="00F74B2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Systems</w:t>
            </w:r>
            <w:r w:rsidR="00F769B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/ Technologies </w:t>
            </w:r>
            <w:r w:rsidR="00AF27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/ Services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BFCC" w14:textId="19480B56" w:rsidR="005C28E8" w:rsidRPr="000361EF" w:rsidRDefault="005C28E8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rPr>
                <w:ins w:id="100" w:author="Cuenta Microsoft" w:date="2022-09-14T11:07:00Z"/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01" w:author="Cuenta Microsoft" w:date="2022-09-26T13:51:00Z">
                  <w:rPr>
                    <w:ins w:id="102" w:author="Cuenta Microsoft" w:date="2022-09-14T11:07:00Z"/>
                  </w:rPr>
                </w:rPrChange>
              </w:rPr>
              <w:pPrChange w:id="103" w:author="Cuenta Microsoft" w:date="2022-09-14T11:10:00Z">
                <w:pPr>
                  <w:pStyle w:val="Standard1"/>
                </w:pPr>
              </w:pPrChange>
            </w:pPr>
            <w:ins w:id="104" w:author="Cuenta Microsoft" w:date="2022-09-14T11:07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105" w:author="Cuenta Microsoft" w:date="2022-09-26T13:51:00Z">
                    <w:rPr/>
                  </w:rPrChange>
                </w:rPr>
                <w:t>Short description of system, technologies or services offered</w:t>
              </w:r>
            </w:ins>
          </w:p>
          <w:p w14:paraId="7BE7A36D" w14:textId="5FDF53A5" w:rsidR="005C28E8" w:rsidRPr="000361EF" w:rsidRDefault="005C28E8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rPr>
                <w:ins w:id="106" w:author="Cuenta Microsoft" w:date="2022-09-14T11:08:00Z"/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07" w:author="Cuenta Microsoft" w:date="2022-09-26T13:51:00Z">
                  <w:rPr>
                    <w:ins w:id="108" w:author="Cuenta Microsoft" w:date="2022-09-14T11:08:00Z"/>
                  </w:rPr>
                </w:rPrChange>
              </w:rPr>
              <w:pPrChange w:id="109" w:author="Cuenta Microsoft" w:date="2022-09-14T11:10:00Z">
                <w:pPr>
                  <w:pStyle w:val="Standard1"/>
                </w:pPr>
              </w:pPrChange>
            </w:pPr>
            <w:ins w:id="110" w:author="Cuenta Microsoft" w:date="2022-09-14T11:08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111" w:author="Cuenta Microsoft" w:date="2022-09-26T13:51:00Z">
                    <w:rPr/>
                  </w:rPrChange>
                </w:rPr>
                <w:t>System usage (in terms of 100%, how much of the produced electricity is used)</w:t>
              </w:r>
            </w:ins>
          </w:p>
          <w:p w14:paraId="1598D455" w14:textId="3112DF42" w:rsidR="005C28E8" w:rsidRPr="005C28E8" w:rsidRDefault="005C28E8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rPr>
                <w:ins w:id="112" w:author="Cuenta Microsoft" w:date="2022-09-14T11:08:00Z"/>
                <w:i/>
                <w:iCs/>
                <w:color w:val="BFBFBF" w:themeColor="background1" w:themeShade="BF"/>
                <w:sz w:val="24"/>
                <w:szCs w:val="24"/>
                <w:rPrChange w:id="113" w:author="Cuenta Microsoft" w:date="2022-09-14T11:10:00Z">
                  <w:rPr>
                    <w:ins w:id="114" w:author="Cuenta Microsoft" w:date="2022-09-14T11:08:00Z"/>
                  </w:rPr>
                </w:rPrChange>
              </w:rPr>
              <w:pPrChange w:id="115" w:author="Cuenta Microsoft" w:date="2022-09-14T11:10:00Z">
                <w:pPr>
                  <w:pStyle w:val="Standard1"/>
                </w:pPr>
              </w:pPrChange>
            </w:pPr>
            <w:ins w:id="116" w:author="Cuenta Microsoft" w:date="2022-09-14T11:08:00Z">
              <w:r w:rsidRPr="005C28E8">
                <w:rPr>
                  <w:i/>
                  <w:iCs/>
                  <w:color w:val="BFBFBF" w:themeColor="background1" w:themeShade="BF"/>
                  <w:sz w:val="24"/>
                  <w:szCs w:val="24"/>
                  <w:rPrChange w:id="117" w:author="Cuenta Microsoft" w:date="2022-09-14T11:10:00Z">
                    <w:rPr/>
                  </w:rPrChange>
                </w:rPr>
                <w:t>Any back-up generators/batteries</w:t>
              </w:r>
            </w:ins>
          </w:p>
          <w:p w14:paraId="24FD4B4F" w14:textId="26E91B4D" w:rsidR="00A553EF" w:rsidRPr="008C0429" w:rsidDel="005C28E8" w:rsidRDefault="003D65EF" w:rsidP="00FB7E7C">
            <w:pPr>
              <w:tabs>
                <w:tab w:val="left" w:pos="1620"/>
              </w:tabs>
              <w:spacing w:line="240" w:lineRule="auto"/>
              <w:rPr>
                <w:del w:id="118" w:author="Cuenta Microsoft" w:date="2022-09-14T11:10:00Z"/>
                <w:i/>
                <w:iCs/>
                <w:color w:val="BFBFBF" w:themeColor="background1" w:themeShade="BF"/>
                <w:sz w:val="24"/>
                <w:szCs w:val="24"/>
              </w:rPr>
            </w:pPr>
            <w:del w:id="119" w:author="Cuenta Microsoft" w:date="2022-09-14T11:10:00Z">
              <w:r w:rsidRPr="008C0429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delText xml:space="preserve">Short description of </w:delText>
              </w:r>
              <w:r w:rsidR="00310F1E" w:rsidRPr="008C0429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delText>systems</w:delText>
              </w:r>
              <w:r w:rsidRPr="008C0429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delText xml:space="preserve"> </w:delText>
              </w:r>
              <w:r w:rsidR="00FC5C89" w:rsidRPr="008C0429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delText>/ technologies</w:delText>
              </w:r>
              <w:r w:rsidR="00AF27FA" w:rsidRPr="008C0429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delText xml:space="preserve"> or services</w:delText>
              </w:r>
              <w:r w:rsidR="00FC5C89" w:rsidRPr="008C0429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delText xml:space="preserve"> offered; </w:delText>
              </w:r>
            </w:del>
          </w:p>
          <w:p w14:paraId="14E0BB55" w14:textId="5A3103F2" w:rsidR="00501DE9" w:rsidRPr="008C0429" w:rsidDel="005C28E8" w:rsidRDefault="00310F1E" w:rsidP="00FB7E7C">
            <w:pPr>
              <w:tabs>
                <w:tab w:val="left" w:pos="1620"/>
              </w:tabs>
              <w:spacing w:line="240" w:lineRule="auto"/>
              <w:rPr>
                <w:del w:id="120" w:author="Cuenta Microsoft" w:date="2022-09-14T11:10:00Z"/>
                <w:i/>
                <w:iCs/>
                <w:color w:val="BFBFBF" w:themeColor="background1" w:themeShade="BF"/>
                <w:sz w:val="24"/>
                <w:szCs w:val="24"/>
              </w:rPr>
            </w:pPr>
            <w:del w:id="121" w:author="Cuenta Microsoft" w:date="2022-09-14T11:10:00Z">
              <w:r w:rsidRPr="008C0429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delText xml:space="preserve">Are systems powered by RE only or are they hybrid? </w:delText>
              </w:r>
            </w:del>
          </w:p>
          <w:p w14:paraId="243EED98" w14:textId="54ED54BA" w:rsidR="00FC5C89" w:rsidRPr="008C0429" w:rsidDel="005C28E8" w:rsidRDefault="00FC5C89" w:rsidP="00501DE9">
            <w:pPr>
              <w:pStyle w:val="Standard1"/>
              <w:rPr>
                <w:del w:id="122" w:author="Cuenta Microsoft" w:date="2022-09-14T11:10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del w:id="123" w:author="Cuenta Microsoft" w:date="2022-09-14T11:10:00Z">
              <w:r w:rsidRPr="00F74B26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  <w:lang w:val="de-DE"/>
                </w:rPr>
                <w:delText>Installed capacity</w:delText>
              </w:r>
              <w:r w:rsidR="00AF27FA" w:rsidRPr="00F74B26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  <w:lang w:val="de-DE"/>
                </w:rPr>
                <w:delText xml:space="preserve"> of </w:delText>
              </w:r>
              <w:r w:rsidR="00310F1E" w:rsidRPr="00F74B26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  <w:lang w:val="de-DE"/>
                </w:rPr>
                <w:delText>nano/mini-grids</w:delText>
              </w:r>
              <w:r w:rsidRPr="00F74B26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  <w:lang w:val="de-DE"/>
                </w:rPr>
                <w:delText>; Types of appliances powered with their capacity</w:delText>
              </w:r>
              <w:r w:rsidR="00FB7E7C" w:rsidRPr="00F74B26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  <w:lang w:val="de-DE"/>
                </w:rPr>
                <w:delText>;</w:delText>
              </w:r>
            </w:del>
          </w:p>
          <w:p w14:paraId="488E34D1" w14:textId="2FD84979" w:rsidR="00501DE9" w:rsidRPr="008C0429" w:rsidDel="005C28E8" w:rsidRDefault="00501DE9">
            <w:pPr>
              <w:tabs>
                <w:tab w:val="left" w:pos="1620"/>
              </w:tabs>
              <w:spacing w:line="240" w:lineRule="auto"/>
              <w:rPr>
                <w:ins w:id="124" w:author="ranisha basnet" w:date="2022-09-12T15:29:00Z"/>
                <w:del w:id="125" w:author="Cuenta Microsoft" w:date="2022-09-14T11:10:00Z"/>
                <w:i/>
                <w:rPrChange w:id="126" w:author="ranisha basnet" w:date="2022-09-12T16:22:00Z">
                  <w:rPr>
                    <w:ins w:id="127" w:author="ranisha basnet" w:date="2022-09-12T15:29:00Z"/>
                    <w:del w:id="128" w:author="Cuenta Microsoft" w:date="2022-09-14T11:10:00Z"/>
                    <w:rFonts w:eastAsiaTheme="minorHAnsi"/>
                    <w:lang w:eastAsia="en-US"/>
                  </w:rPr>
                </w:rPrChange>
              </w:rPr>
              <w:pPrChange w:id="129" w:author="ranisha basnet" w:date="2022-09-12T15:52:00Z">
                <w:pPr>
                  <w:pStyle w:val="Standard1"/>
                </w:pPr>
              </w:pPrChange>
            </w:pPr>
          </w:p>
          <w:p w14:paraId="1D2D962B" w14:textId="6453FF26" w:rsidR="00FC5C89" w:rsidRPr="008C0429" w:rsidDel="005C28E8" w:rsidRDefault="00501DE9" w:rsidP="00501DE9">
            <w:pPr>
              <w:pStyle w:val="Standard1"/>
              <w:rPr>
                <w:del w:id="130" w:author="Cuenta Microsoft" w:date="2022-09-14T11:10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ins w:id="131" w:author="ranisha basnet" w:date="2022-09-12T15:29:00Z">
              <w:del w:id="132" w:author="Cuenta Microsoft" w:date="2022-09-14T11:10:00Z">
                <w:r w:rsidRPr="00F74B26" w:rsidDel="005C28E8">
                  <w:rPr>
                    <w:i/>
                    <w:iCs/>
                    <w:color w:val="BFBFBF" w:themeColor="background1" w:themeShade="BF"/>
                    <w:sz w:val="24"/>
                    <w:szCs w:val="24"/>
                    <w:lang w:val="de-DE"/>
                  </w:rPr>
                  <w:delText>System usage (in terms of 100%, how much of the produced electricity is used</w:delText>
                </w:r>
              </w:del>
            </w:ins>
            <w:ins w:id="133" w:author="ranisha basnet" w:date="2022-09-12T15:30:00Z">
              <w:del w:id="134" w:author="Cuenta Microsoft" w:date="2022-09-14T11:10:00Z">
                <w:r w:rsidRPr="00F74B26" w:rsidDel="005C28E8">
                  <w:rPr>
                    <w:i/>
                    <w:iCs/>
                    <w:color w:val="BFBFBF" w:themeColor="background1" w:themeShade="BF"/>
                    <w:sz w:val="24"/>
                    <w:szCs w:val="24"/>
                    <w:lang w:val="de-DE"/>
                  </w:rPr>
                  <w:delText>)</w:delText>
                </w:r>
              </w:del>
            </w:ins>
            <w:del w:id="135" w:author="Cuenta Microsoft" w:date="2022-09-14T11:10:00Z">
              <w:r w:rsidR="00FC5C89" w:rsidRPr="00F74B26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  <w:lang w:val="de-DE"/>
                </w:rPr>
                <w:delText>Prices</w:delText>
              </w:r>
              <w:r w:rsidR="00310F1E" w:rsidRPr="00F74B26"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  <w:lang w:val="de-DE"/>
                </w:rPr>
                <w:delText xml:space="preserve"> per kwh</w:delText>
              </w:r>
            </w:del>
          </w:p>
          <w:p w14:paraId="0DF454F5" w14:textId="0570305F" w:rsidR="005E3230" w:rsidRPr="008C0429" w:rsidDel="005C28E8" w:rsidRDefault="005E3230" w:rsidP="00501DE9">
            <w:pPr>
              <w:pStyle w:val="Standard1"/>
              <w:rPr>
                <w:ins w:id="136" w:author="ranisha basnet" w:date="2022-09-12T15:52:00Z"/>
                <w:del w:id="137" w:author="Cuenta Microsoft" w:date="2022-09-14T11:10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  <w:p w14:paraId="6BB14719" w14:textId="6B421FE4" w:rsidR="005E3230" w:rsidRPr="008C0429" w:rsidDel="005C28E8" w:rsidRDefault="005E3230" w:rsidP="00501DE9">
            <w:pPr>
              <w:pStyle w:val="Standard1"/>
              <w:rPr>
                <w:ins w:id="138" w:author="ranisha basnet" w:date="2022-09-12T15:55:00Z"/>
                <w:del w:id="139" w:author="Cuenta Microsoft" w:date="2022-09-14T11:10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ins w:id="140" w:author="ranisha basnet" w:date="2022-09-12T15:52:00Z">
              <w:del w:id="141" w:author="Cuenta Microsoft" w:date="2022-09-14T11:10:00Z">
                <w:r w:rsidRPr="008C0429" w:rsidDel="005C28E8">
                  <w:rPr>
                    <w:rFonts w:asciiTheme="minorHAnsi" w:eastAsiaTheme="minorHAnsi" w:hAnsiTheme="minorHAnsi" w:cstheme="minorBidi"/>
                    <w:i/>
                    <w:iCs/>
                    <w:color w:val="BFBFBF" w:themeColor="background1" w:themeShade="BF"/>
                    <w:kern w:val="0"/>
                    <w:sz w:val="24"/>
                    <w:szCs w:val="24"/>
                    <w:lang w:eastAsia="en-US"/>
                  </w:rPr>
                  <w:delText>Any back</w:delText>
                </w:r>
              </w:del>
            </w:ins>
            <w:ins w:id="142" w:author="ranisha basnet" w:date="2022-09-12T16:22:00Z">
              <w:del w:id="143" w:author="Cuenta Microsoft" w:date="2022-09-14T11:10:00Z">
                <w:r w:rsidR="008C0429" w:rsidDel="005C28E8">
                  <w:rPr>
                    <w:rFonts w:asciiTheme="minorHAnsi" w:eastAsiaTheme="minorHAnsi" w:hAnsiTheme="minorHAnsi" w:cstheme="minorBidi"/>
                    <w:i/>
                    <w:iCs/>
                    <w:color w:val="BFBFBF" w:themeColor="background1" w:themeShade="BF"/>
                    <w:kern w:val="0"/>
                    <w:sz w:val="24"/>
                    <w:szCs w:val="24"/>
                    <w:lang w:eastAsia="en-US"/>
                  </w:rPr>
                  <w:delText>-</w:delText>
                </w:r>
              </w:del>
            </w:ins>
            <w:ins w:id="144" w:author="ranisha basnet" w:date="2022-09-12T15:52:00Z">
              <w:del w:id="145" w:author="Cuenta Microsoft" w:date="2022-09-14T11:10:00Z">
                <w:r w:rsidRPr="008C0429" w:rsidDel="005C28E8">
                  <w:rPr>
                    <w:rFonts w:asciiTheme="minorHAnsi" w:eastAsiaTheme="minorHAnsi" w:hAnsiTheme="minorHAnsi" w:cstheme="minorBidi"/>
                    <w:i/>
                    <w:iCs/>
                    <w:color w:val="BFBFBF" w:themeColor="background1" w:themeShade="BF"/>
                    <w:kern w:val="0"/>
                    <w:sz w:val="24"/>
                    <w:szCs w:val="24"/>
                    <w:lang w:eastAsia="en-US"/>
                  </w:rPr>
                  <w:delText xml:space="preserve">up generator/battery </w:delText>
                </w:r>
              </w:del>
            </w:ins>
          </w:p>
          <w:p w14:paraId="5327D59B" w14:textId="7DCA8A0E" w:rsidR="005E3230" w:rsidRPr="008C0429" w:rsidDel="005C28E8" w:rsidRDefault="005E3230">
            <w:pPr>
              <w:pStyle w:val="Standard1"/>
              <w:rPr>
                <w:ins w:id="146" w:author="ranisha basnet" w:date="2022-09-12T15:52:00Z"/>
                <w:del w:id="147" w:author="Cuenta Microsoft" w:date="2022-09-14T11:10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148" w:author="ranisha basnet" w:date="2022-09-12T15:28:00Z">
                <w:pPr>
                  <w:pStyle w:val="Standard1"/>
                  <w:jc w:val="both"/>
                </w:pPr>
              </w:pPrChange>
            </w:pPr>
            <w:ins w:id="149" w:author="ranisha basnet" w:date="2022-09-12T15:55:00Z">
              <w:del w:id="150" w:author="Cuenta Microsoft" w:date="2022-09-14T11:10:00Z">
                <w:r w:rsidRPr="008C0429" w:rsidDel="005C28E8">
                  <w:rPr>
                    <w:rFonts w:asciiTheme="minorHAnsi" w:eastAsiaTheme="minorHAnsi" w:hAnsiTheme="minorHAnsi" w:cstheme="minorBidi"/>
                    <w:i/>
                    <w:iCs/>
                    <w:color w:val="BFBFBF" w:themeColor="background1" w:themeShade="BF"/>
                    <w:kern w:val="0"/>
                    <w:sz w:val="24"/>
                    <w:szCs w:val="24"/>
                    <w:lang w:eastAsia="en-US"/>
                  </w:rPr>
                  <w:delText>How are local community involved in the</w:delText>
                </w:r>
              </w:del>
            </w:ins>
            <w:ins w:id="151" w:author="ranisha basnet" w:date="2022-09-12T15:56:00Z">
              <w:del w:id="152" w:author="Cuenta Microsoft" w:date="2022-09-14T11:10:00Z">
                <w:r w:rsidRPr="008C0429" w:rsidDel="005C28E8">
                  <w:rPr>
                    <w:rFonts w:asciiTheme="minorHAnsi" w:eastAsiaTheme="minorHAnsi" w:hAnsiTheme="minorHAnsi" w:cstheme="minorBidi"/>
                    <w:i/>
                    <w:iCs/>
                    <w:color w:val="BFBFBF" w:themeColor="background1" w:themeShade="BF"/>
                    <w:kern w:val="0"/>
                    <w:sz w:val="24"/>
                    <w:szCs w:val="24"/>
                    <w:lang w:eastAsia="en-US"/>
                  </w:rPr>
                  <w:delText xml:space="preserve"> process (from planning to implementation)?</w:delText>
                </w:r>
              </w:del>
            </w:ins>
          </w:p>
          <w:p w14:paraId="78E6C111" w14:textId="77777777" w:rsidR="00FC5C89" w:rsidRPr="008C0429" w:rsidRDefault="00FC5C89">
            <w:pPr>
              <w:pStyle w:val="Standard1"/>
              <w:rPr>
                <w:rFonts w:cstheme="minorHAnsi"/>
                <w:b/>
                <w:i/>
                <w:color w:val="000000"/>
                <w:sz w:val="24"/>
                <w:szCs w:val="24"/>
                <w:rPrChange w:id="153" w:author="ranisha basnet" w:date="2022-09-12T16:22:00Z">
                  <w:rPr>
                    <w:rFonts w:cstheme="minorHAnsi"/>
                    <w:b/>
                    <w:color w:val="000000"/>
                    <w:sz w:val="24"/>
                    <w:szCs w:val="24"/>
                  </w:rPr>
                </w:rPrChange>
              </w:rPr>
              <w:pPrChange w:id="154" w:author="Cuenta Microsoft" w:date="2022-09-14T11:10:00Z">
                <w:pPr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</w:p>
        </w:tc>
      </w:tr>
      <w:tr w:rsidR="005C28E8" w:rsidRPr="003D3BBD" w14:paraId="6390EA6B" w14:textId="77777777" w:rsidTr="00E51A23">
        <w:trPr>
          <w:trHeight w:val="3119"/>
          <w:ins w:id="155" w:author="Cuenta Microsoft" w:date="2022-09-14T11:09:00Z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496A" w14:textId="7F9BF630" w:rsidR="005C28E8" w:rsidRDefault="005C28E8" w:rsidP="00F74B26">
            <w:pPr>
              <w:pStyle w:val="Standard1"/>
              <w:jc w:val="both"/>
              <w:rPr>
                <w:ins w:id="156" w:author="Cuenta Microsoft" w:date="2022-09-14T11:09:00Z"/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ins w:id="157" w:author="Cuenta Microsoft" w:date="2022-09-14T11:09:00Z">
              <w:r>
                <w:rPr>
                  <w:rFonts w:asciiTheme="minorHAnsi" w:hAnsiTheme="minorHAnsi" w:cstheme="minorHAnsi"/>
                  <w:b/>
                  <w:bCs/>
                  <w:color w:val="000000"/>
                  <w:sz w:val="24"/>
                  <w:szCs w:val="24"/>
                  <w:lang w:eastAsia="en-US"/>
                </w:rPr>
                <w:t>Involvement of local community</w:t>
              </w:r>
            </w:ins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634A" w14:textId="5A0ABC97" w:rsidR="005C28E8" w:rsidRDefault="005C28E8">
            <w:pPr>
              <w:tabs>
                <w:tab w:val="left" w:pos="1620"/>
              </w:tabs>
              <w:spacing w:line="240" w:lineRule="auto"/>
              <w:rPr>
                <w:ins w:id="158" w:author="Cuenta Microsoft" w:date="2022-09-14T11:09:00Z"/>
                <w:i/>
                <w:iCs/>
                <w:color w:val="BFBFBF" w:themeColor="background1" w:themeShade="BF"/>
                <w:sz w:val="24"/>
                <w:szCs w:val="24"/>
              </w:rPr>
            </w:pPr>
            <w:ins w:id="159" w:author="Cuenta Microsoft" w:date="2022-09-14T11:09:00Z">
              <w:r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t>How is the local community involved in the process</w:t>
              </w:r>
            </w:ins>
            <w:ins w:id="160" w:author="Cuenta Microsoft" w:date="2022-09-14T11:10:00Z">
              <w:r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t xml:space="preserve"> (from planning to implementation)?</w:t>
              </w:r>
            </w:ins>
          </w:p>
        </w:tc>
      </w:tr>
      <w:tr w:rsidR="00A553EF" w:rsidRPr="003D3BBD" w14:paraId="1FBBDC7D" w14:textId="77777777" w:rsidTr="00F74B2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84EC" w14:textId="28FC8E98" w:rsidR="00A553EF" w:rsidRPr="003D3BBD" w:rsidRDefault="00A553EF" w:rsidP="00F74B2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03F0" w14:textId="77777777" w:rsidR="00A553EF" w:rsidRPr="00A03596" w:rsidRDefault="00A553EF" w:rsidP="00F74B2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59E2AFBA" w14:textId="77777777" w:rsidR="00C21286" w:rsidRDefault="00C21286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2D8A7B7" w14:textId="77777777" w:rsidR="00C21286" w:rsidRDefault="00C21286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7FAFC82" w14:textId="337F39C9" w:rsidR="007576D2" w:rsidRPr="000361EF" w:rsidRDefault="00A553EF" w:rsidP="003D3BBD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161" w:author="Cuenta Microsoft" w:date="2022-09-26T13:51:00Z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</w:rPrChange>
        </w:rPr>
      </w:pPr>
      <w:r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162" w:author="Cuenta Microsoft" w:date="2022-09-26T13:51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t>Market</w:t>
      </w:r>
      <w:r w:rsidR="00442220"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163" w:author="Cuenta Microsoft" w:date="2022-09-26T13:51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t xml:space="preserve"> and business model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14:paraId="38F6C6F5" w14:textId="77777777" w:rsidTr="00E51A23">
        <w:trPr>
          <w:trHeight w:val="238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8D2" w14:textId="77777777" w:rsidR="007576D2" w:rsidRPr="003D3BBD" w:rsidRDefault="00A553EF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A553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Target customers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7A27" w14:textId="77777777" w:rsidR="00501DE9" w:rsidRPr="000361EF" w:rsidRDefault="00A553EF">
            <w:pPr>
              <w:pStyle w:val="Prrafodelista"/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jc w:val="both"/>
              <w:rPr>
                <w:ins w:id="164" w:author="ranisha basnet" w:date="2022-09-12T15:32:00Z"/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65" w:author="Cuenta Microsoft" w:date="2022-09-26T13:51:00Z">
                  <w:rPr>
                    <w:ins w:id="166" w:author="ranisha basnet" w:date="2022-09-12T15:32:00Z"/>
                  </w:rPr>
                </w:rPrChange>
              </w:rPr>
              <w:pPrChange w:id="167" w:author="Cuenta Microsoft" w:date="2022-09-14T11:06:00Z">
                <w:pPr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68" w:author="Cuenta Microsoft" w:date="2022-09-26T13:51:00Z">
                  <w:rPr/>
                </w:rPrChange>
              </w:rPr>
              <w:t xml:space="preserve">Whom are you targeting? Households, small enterprises, institutions? </w:t>
            </w:r>
          </w:p>
          <w:p w14:paraId="6AAA940A" w14:textId="13FAE503" w:rsidR="007576D2" w:rsidRPr="000361EF" w:rsidRDefault="00A553EF">
            <w:pPr>
              <w:pStyle w:val="Prrafodelista"/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jc w:val="both"/>
              <w:rPr>
                <w:ins w:id="169" w:author="ranisha basnet" w:date="2022-09-12T16:15:00Z"/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70" w:author="Cuenta Microsoft" w:date="2022-09-26T13:51:00Z">
                  <w:rPr>
                    <w:ins w:id="171" w:author="ranisha basnet" w:date="2022-09-12T16:15:00Z"/>
                  </w:rPr>
                </w:rPrChange>
              </w:rPr>
              <w:pPrChange w:id="172" w:author="Cuenta Microsoft" w:date="2022-09-14T11:06:00Z">
                <w:pPr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73" w:author="Cuenta Microsoft" w:date="2022-09-26T13:51:00Z">
                  <w:rPr/>
                </w:rPrChange>
              </w:rPr>
              <w:t xml:space="preserve">Do customers live in rural, </w:t>
            </w:r>
            <w:proofErr w:type="spellStart"/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74" w:author="Cuenta Microsoft" w:date="2022-09-26T13:51:00Z">
                  <w:rPr/>
                </w:rPrChange>
              </w:rPr>
              <w:t>peri</w:t>
            </w:r>
            <w:proofErr w:type="spellEnd"/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75" w:author="Cuenta Microsoft" w:date="2022-09-26T13:51:00Z">
                  <w:rPr/>
                </w:rPrChange>
              </w:rPr>
              <w:t>-urban areas, cities?</w:t>
            </w:r>
            <w:ins w:id="176" w:author="ranisha basnet" w:date="2022-09-12T15:28:00Z">
              <w:r w:rsidR="00501DE9"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177" w:author="Cuenta Microsoft" w:date="2022-09-26T13:51:00Z">
                    <w:rPr/>
                  </w:rPrChange>
                </w:rPr>
                <w:t xml:space="preserve"> </w:t>
              </w:r>
            </w:ins>
          </w:p>
          <w:p w14:paraId="1B306BA6" w14:textId="1BB33E5B" w:rsidR="001D630B" w:rsidRPr="000361EF" w:rsidRDefault="001D630B">
            <w:pPr>
              <w:pStyle w:val="Prrafodelista"/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jc w:val="both"/>
              <w:rPr>
                <w:ins w:id="178" w:author="ranisha basnet" w:date="2022-09-12T15:28:00Z"/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79" w:author="Cuenta Microsoft" w:date="2022-09-26T13:51:00Z">
                  <w:rPr>
                    <w:ins w:id="180" w:author="ranisha basnet" w:date="2022-09-12T15:28:00Z"/>
                  </w:rPr>
                </w:rPrChange>
              </w:rPr>
              <w:pPrChange w:id="181" w:author="Cuenta Microsoft" w:date="2022-09-14T11:06:00Z">
                <w:pPr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ins w:id="182" w:author="ranisha basnet" w:date="2022-09-12T16:15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183" w:author="Cuenta Microsoft" w:date="2022-09-26T13:51:00Z">
                    <w:rPr/>
                  </w:rPrChange>
                </w:rPr>
                <w:t xml:space="preserve">Typical load profiles of the </w:t>
              </w:r>
            </w:ins>
            <w:ins w:id="184" w:author="ranisha basnet" w:date="2022-09-12T16:16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185" w:author="Cuenta Microsoft" w:date="2022-09-26T13:51:00Z">
                    <w:rPr/>
                  </w:rPrChange>
                </w:rPr>
                <w:t xml:space="preserve">different </w:t>
              </w:r>
            </w:ins>
            <w:ins w:id="186" w:author="ranisha basnet" w:date="2022-09-12T16:15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187" w:author="Cuenta Microsoft" w:date="2022-09-26T13:51:00Z">
                    <w:rPr/>
                  </w:rPrChange>
                </w:rPr>
                <w:t>consumers</w:t>
              </w:r>
            </w:ins>
          </w:p>
          <w:p w14:paraId="4A8A5BF6" w14:textId="1387201E" w:rsidR="00501DE9" w:rsidRPr="00501DE9" w:rsidRDefault="00501DE9">
            <w:pPr>
              <w:pStyle w:val="Standard1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  <w:pPrChange w:id="188" w:author="ranisha basnet" w:date="2022-09-12T15:32:00Z">
                <w:pPr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</w:p>
        </w:tc>
      </w:tr>
      <w:tr w:rsidR="00FC5C89" w:rsidRPr="003D3BBD" w14:paraId="32E2AF0F" w14:textId="77777777" w:rsidTr="00E51A23">
        <w:trPr>
          <w:trHeight w:val="197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C9B" w14:textId="77777777" w:rsidR="00FC5C89" w:rsidRPr="00FC5C89" w:rsidRDefault="00FC5C89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  <w:t>Finance / Funding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AE77" w14:textId="77777777" w:rsidR="00FC5C89" w:rsidRPr="005C28E8" w:rsidRDefault="00FC5C89">
            <w:pPr>
              <w:pStyle w:val="Prrafodelista"/>
              <w:numPr>
                <w:ilvl w:val="0"/>
                <w:numId w:val="4"/>
              </w:numPr>
              <w:tabs>
                <w:tab w:val="left" w:pos="1620"/>
              </w:tabs>
              <w:spacing w:line="240" w:lineRule="auto"/>
              <w:jc w:val="both"/>
              <w:rPr>
                <w:ins w:id="189" w:author="ranisha basnet" w:date="2022-09-12T15:38:00Z"/>
                <w:i/>
                <w:iCs/>
                <w:color w:val="BFBFBF" w:themeColor="background1" w:themeShade="BF"/>
                <w:sz w:val="24"/>
                <w:szCs w:val="24"/>
                <w:rPrChange w:id="190" w:author="Cuenta Microsoft" w:date="2022-09-14T11:07:00Z">
                  <w:rPr>
                    <w:ins w:id="191" w:author="ranisha basnet" w:date="2022-09-12T15:38:00Z"/>
                  </w:rPr>
                </w:rPrChange>
              </w:rPr>
              <w:pPrChange w:id="192" w:author="Cuenta Microsoft" w:date="2022-09-14T11:07:00Z">
                <w:pPr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93" w:author="Cuenta Microsoft" w:date="2022-09-26T13:51:00Z">
                  <w:rPr/>
                </w:rPrChange>
              </w:rPr>
              <w:t xml:space="preserve">Do you have external financial support from grants, venture capital, </w:t>
            </w:r>
            <w:proofErr w:type="gramStart"/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94" w:author="Cuenta Microsoft" w:date="2022-09-26T13:51:00Z">
                  <w:rPr/>
                </w:rPrChange>
              </w:rPr>
              <w:t>stock</w:t>
            </w:r>
            <w:proofErr w:type="gramEnd"/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95" w:author="Cuenta Microsoft" w:date="2022-09-26T13:51:00Z">
                  <w:rPr/>
                </w:rPrChange>
              </w:rPr>
              <w:t xml:space="preserve"> capital? </w:t>
            </w:r>
            <w:r w:rsidRPr="005C28E8">
              <w:rPr>
                <w:i/>
                <w:iCs/>
                <w:color w:val="BFBFBF" w:themeColor="background1" w:themeShade="BF"/>
                <w:sz w:val="24"/>
                <w:szCs w:val="24"/>
                <w:rPrChange w:id="196" w:author="Cuenta Microsoft" w:date="2022-09-14T11:07:00Z">
                  <w:rPr/>
                </w:rPrChange>
              </w:rPr>
              <w:t>Other?</w:t>
            </w:r>
          </w:p>
          <w:p w14:paraId="4A719B7E" w14:textId="77777777" w:rsidR="00573C5C" w:rsidRPr="000361EF" w:rsidRDefault="00573C5C">
            <w:pPr>
              <w:pStyle w:val="Prrafodelista"/>
              <w:numPr>
                <w:ilvl w:val="0"/>
                <w:numId w:val="4"/>
              </w:numPr>
              <w:tabs>
                <w:tab w:val="left" w:pos="1620"/>
              </w:tabs>
              <w:spacing w:line="240" w:lineRule="auto"/>
              <w:jc w:val="both"/>
              <w:rPr>
                <w:ins w:id="197" w:author="ranisha basnet" w:date="2022-09-12T15:41:00Z"/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198" w:author="Cuenta Microsoft" w:date="2022-09-26T13:51:00Z">
                  <w:rPr>
                    <w:ins w:id="199" w:author="ranisha basnet" w:date="2022-09-12T15:41:00Z"/>
                  </w:rPr>
                </w:rPrChange>
              </w:rPr>
              <w:pPrChange w:id="200" w:author="Cuenta Microsoft" w:date="2022-09-14T11:07:00Z">
                <w:pPr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ins w:id="201" w:author="ranisha basnet" w:date="2022-09-12T15:38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202" w:author="Cuenta Microsoft" w:date="2022-09-26T13:51:00Z">
                    <w:rPr/>
                  </w:rPrChange>
                </w:rPr>
                <w:t>Do you own the mini-grid assets 100%?</w:t>
              </w:r>
            </w:ins>
          </w:p>
          <w:p w14:paraId="72AF9A8F" w14:textId="123162DC" w:rsidR="00573C5C" w:rsidRPr="000361EF" w:rsidRDefault="008A53C3">
            <w:pPr>
              <w:pStyle w:val="Prrafodelista"/>
              <w:numPr>
                <w:ilvl w:val="0"/>
                <w:numId w:val="4"/>
              </w:numPr>
              <w:tabs>
                <w:tab w:val="left" w:pos="1620"/>
              </w:tabs>
              <w:spacing w:line="240" w:lineRule="auto"/>
              <w:jc w:val="both"/>
              <w:rPr>
                <w:ins w:id="203" w:author="ranisha basnet" w:date="2022-09-12T15:44:00Z"/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204" w:author="Cuenta Microsoft" w:date="2022-09-26T13:51:00Z">
                  <w:rPr>
                    <w:ins w:id="205" w:author="ranisha basnet" w:date="2022-09-12T15:44:00Z"/>
                  </w:rPr>
                </w:rPrChange>
              </w:rPr>
              <w:pPrChange w:id="206" w:author="Cuenta Microsoft" w:date="2022-09-14T11:07:00Z">
                <w:pPr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ins w:id="207" w:author="ranisha basnet" w:date="2022-09-12T16:07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208" w:author="Cuenta Microsoft" w:date="2022-09-26T13:51:00Z">
                    <w:rPr/>
                  </w:rPrChange>
                </w:rPr>
                <w:t>Business model:</w:t>
              </w:r>
            </w:ins>
            <w:ins w:id="209" w:author="ranisha basnet" w:date="2022-09-12T15:42:00Z">
              <w:r w:rsidR="00573C5C"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210" w:author="Cuenta Microsoft" w:date="2022-09-26T13:51:00Z">
                    <w:rPr/>
                  </w:rPrChange>
                </w:rPr>
                <w:t xml:space="preserve"> publi</w:t>
              </w:r>
            </w:ins>
            <w:ins w:id="211" w:author="ranisha basnet" w:date="2022-09-12T16:07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212" w:author="Cuenta Microsoft" w:date="2022-09-26T13:51:00Z">
                    <w:rPr/>
                  </w:rPrChange>
                </w:rPr>
                <w:t>c-</w:t>
              </w:r>
            </w:ins>
            <w:ins w:id="213" w:author="ranisha basnet" w:date="2022-09-12T15:42:00Z">
              <w:r w:rsidR="00573C5C"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214" w:author="Cuenta Microsoft" w:date="2022-09-26T13:51:00Z">
                    <w:rPr/>
                  </w:rPrChange>
                </w:rPr>
                <w:t>private, private?</w:t>
              </w:r>
            </w:ins>
          </w:p>
          <w:p w14:paraId="55C943FA" w14:textId="77777777" w:rsidR="00573C5C" w:rsidRPr="000361EF" w:rsidRDefault="00573C5C">
            <w:pPr>
              <w:pStyle w:val="Prrafodelista"/>
              <w:numPr>
                <w:ilvl w:val="0"/>
                <w:numId w:val="4"/>
              </w:numPr>
              <w:tabs>
                <w:tab w:val="left" w:pos="1620"/>
              </w:tabs>
              <w:spacing w:line="240" w:lineRule="auto"/>
              <w:jc w:val="both"/>
              <w:rPr>
                <w:ins w:id="215" w:author="ranisha basnet" w:date="2022-09-12T15:44:00Z"/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216" w:author="Cuenta Microsoft" w:date="2022-09-26T13:51:00Z">
                  <w:rPr>
                    <w:ins w:id="217" w:author="ranisha basnet" w:date="2022-09-12T15:44:00Z"/>
                  </w:rPr>
                </w:rPrChange>
              </w:rPr>
              <w:pPrChange w:id="218" w:author="Cuenta Microsoft" w:date="2022-09-14T11:07:00Z">
                <w:pPr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ins w:id="219" w:author="ranisha basnet" w:date="2022-09-12T15:44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220" w:author="Cuenta Microsoft" w:date="2022-09-26T13:51:00Z">
                    <w:rPr/>
                  </w:rPrChange>
                </w:rPr>
                <w:t>Do you have a PPA agreement with EDM?</w:t>
              </w:r>
            </w:ins>
          </w:p>
          <w:p w14:paraId="42AE46E6" w14:textId="6CD2EBDE" w:rsidR="00573C5C" w:rsidRPr="003D3BBD" w:rsidRDefault="00573C5C" w:rsidP="00FC5C89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FC5C89" w:rsidRPr="003D3BBD" w14:paraId="2764945F" w14:textId="77777777" w:rsidTr="00E51A23">
        <w:trPr>
          <w:trHeight w:val="196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38F" w14:textId="4ED5B421" w:rsidR="00FC5C89" w:rsidRDefault="00FC5C89" w:rsidP="00AF27FA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del w:id="221" w:author="ranisha basnet" w:date="2022-09-12T15:54:00Z">
              <w:r w:rsidDel="005E3230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lastRenderedPageBreak/>
                <w:delText xml:space="preserve">Financing options for the target </w:delText>
              </w:r>
              <w:r w:rsidR="00AF27FA" w:rsidDel="005E3230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delText>customers</w:delText>
              </w:r>
            </w:del>
            <w:ins w:id="222" w:author="ranisha basnet" w:date="2022-09-12T15:54:00Z">
              <w:r w:rsidR="005E3230">
                <w:rPr>
                  <w:rFonts w:asciiTheme="minorHAnsi" w:hAnsiTheme="minorHAnsi" w:cstheme="minorHAnsi"/>
                  <w:b/>
                  <w:color w:val="000000"/>
                  <w:sz w:val="24"/>
                  <w:szCs w:val="24"/>
                </w:rPr>
                <w:t>Pricing and Consumer Tariff</w:t>
              </w:r>
            </w:ins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A1C7" w14:textId="387ED041" w:rsidR="005E3230" w:rsidRPr="005C28E8" w:rsidRDefault="005E3230">
            <w:pPr>
              <w:pStyle w:val="Standard1"/>
              <w:numPr>
                <w:ilvl w:val="0"/>
                <w:numId w:val="5"/>
              </w:numPr>
              <w:jc w:val="both"/>
              <w:rPr>
                <w:ins w:id="223" w:author="ranisha basnet" w:date="2022-09-12T16:08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24" w:author="Cuenta Microsoft" w:date="2022-09-14T11:07:00Z">
                <w:pPr>
                  <w:pStyle w:val="Standard1"/>
                  <w:jc w:val="both"/>
                </w:pPr>
              </w:pPrChange>
            </w:pPr>
            <w:ins w:id="225" w:author="ranisha basnet" w:date="2022-09-12T15:54:00Z">
              <w:r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Tariff per kWh (initial connection cost)…</w:t>
              </w:r>
            </w:ins>
          </w:p>
          <w:p w14:paraId="6A85C6BF" w14:textId="77777777" w:rsidR="008C0429" w:rsidRPr="005C28E8" w:rsidRDefault="008C0429">
            <w:pPr>
              <w:pStyle w:val="Standard1"/>
              <w:numPr>
                <w:ilvl w:val="0"/>
                <w:numId w:val="5"/>
              </w:numPr>
              <w:jc w:val="both"/>
              <w:rPr>
                <w:ins w:id="226" w:author="ranisha basnet" w:date="2022-09-12T16:25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  <w:rPrChange w:id="227" w:author="Cuenta Microsoft" w:date="2022-09-14T11:07:00Z">
                  <w:rPr>
                    <w:ins w:id="228" w:author="ranisha basnet" w:date="2022-09-12T16:25:00Z"/>
                    <w:rFonts w:asciiTheme="minorHAnsi" w:eastAsiaTheme="minorHAnsi" w:hAnsiTheme="minorHAnsi" w:cstheme="minorBidi"/>
                    <w:iCs/>
                    <w:color w:val="BFBFBF" w:themeColor="background1" w:themeShade="BF"/>
                    <w:kern w:val="0"/>
                    <w:sz w:val="24"/>
                    <w:szCs w:val="24"/>
                    <w:lang w:eastAsia="en-US"/>
                  </w:rPr>
                </w:rPrChange>
              </w:rPr>
              <w:pPrChange w:id="229" w:author="Cuenta Microsoft" w:date="2022-09-14T11:07:00Z">
                <w:pPr>
                  <w:pStyle w:val="Standard1"/>
                  <w:jc w:val="both"/>
                </w:pPr>
              </w:pPrChange>
            </w:pPr>
            <w:ins w:id="230" w:author="ranisha basnet" w:date="2022-09-12T16:25:00Z">
              <w:r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231" w:author="Cuenta Microsoft" w:date="2022-09-14T11:07:00Z">
                    <w:rPr>
                      <w:rFonts w:asciiTheme="minorHAnsi" w:eastAsiaTheme="minorHAnsi" w:hAnsiTheme="minorHAnsi" w:cstheme="minorBidi"/>
                      <w:iCs/>
                      <w:color w:val="BFBFBF" w:themeColor="background1" w:themeShade="BF"/>
                      <w:kern w:val="0"/>
                      <w:sz w:val="24"/>
                      <w:szCs w:val="24"/>
                      <w:lang w:eastAsia="en-US"/>
                    </w:rPr>
                  </w:rPrChange>
                </w:rPr>
                <w:t>T</w:t>
              </w:r>
            </w:ins>
            <w:ins w:id="232" w:author="ranisha basnet" w:date="2022-09-12T16:08:00Z">
              <w:r w:rsidR="001D630B"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ariff reflective of the </w:t>
              </w:r>
            </w:ins>
            <w:ins w:id="233" w:author="ranisha basnet" w:date="2022-09-12T16:25:00Z">
              <w:r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234" w:author="Cuenta Microsoft" w:date="2022-09-14T11:07:00Z">
                    <w:rPr>
                      <w:rFonts w:asciiTheme="minorHAnsi" w:eastAsiaTheme="minorHAnsi" w:hAnsiTheme="minorHAnsi" w:cstheme="minorBidi"/>
                      <w:iCs/>
                      <w:color w:val="BFBFBF" w:themeColor="background1" w:themeShade="BF"/>
                      <w:kern w:val="0"/>
                      <w:sz w:val="24"/>
                      <w:szCs w:val="24"/>
                      <w:lang w:eastAsia="en-US"/>
                    </w:rPr>
                  </w:rPrChange>
                </w:rPr>
                <w:t xml:space="preserve">actual </w:t>
              </w:r>
            </w:ins>
            <w:ins w:id="235" w:author="ranisha basnet" w:date="2022-09-12T16:08:00Z">
              <w:r w:rsidR="001D630B"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cost? </w:t>
              </w:r>
            </w:ins>
          </w:p>
          <w:p w14:paraId="6747A27F" w14:textId="3825A626" w:rsidR="001D630B" w:rsidRPr="005C28E8" w:rsidRDefault="008C0429">
            <w:pPr>
              <w:pStyle w:val="Standard1"/>
              <w:numPr>
                <w:ilvl w:val="0"/>
                <w:numId w:val="5"/>
              </w:numPr>
              <w:jc w:val="both"/>
              <w:rPr>
                <w:ins w:id="236" w:author="ranisha basnet" w:date="2022-09-12T15:54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37" w:author="Cuenta Microsoft" w:date="2022-09-14T11:07:00Z">
                <w:pPr>
                  <w:pStyle w:val="Standard1"/>
                  <w:jc w:val="both"/>
                </w:pPr>
              </w:pPrChange>
            </w:pPr>
            <w:ins w:id="238" w:author="ranisha basnet" w:date="2022-09-12T16:25:00Z">
              <w:r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239" w:author="Cuenta Microsoft" w:date="2022-09-14T11:07:00Z">
                    <w:rPr>
                      <w:rFonts w:asciiTheme="minorHAnsi" w:eastAsiaTheme="minorHAnsi" w:hAnsiTheme="minorHAnsi" w:cstheme="minorBidi"/>
                      <w:iCs/>
                      <w:color w:val="BFBFBF" w:themeColor="background1" w:themeShade="BF"/>
                      <w:kern w:val="0"/>
                      <w:sz w:val="24"/>
                      <w:szCs w:val="24"/>
                      <w:lang w:eastAsia="en-US"/>
                    </w:rPr>
                  </w:rPrChange>
                </w:rPr>
                <w:t>S</w:t>
              </w:r>
            </w:ins>
            <w:ins w:id="240" w:author="ranisha basnet" w:date="2022-09-12T16:08:00Z">
              <w:r w:rsidR="001D630B"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ubsidies </w:t>
              </w:r>
            </w:ins>
            <w:ins w:id="241" w:author="ranisha basnet" w:date="2022-09-12T16:25:00Z">
              <w:r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242" w:author="Cuenta Microsoft" w:date="2022-09-14T11:07:00Z">
                    <w:rPr>
                      <w:rFonts w:asciiTheme="minorHAnsi" w:eastAsiaTheme="minorHAnsi" w:hAnsiTheme="minorHAnsi" w:cstheme="minorBidi"/>
                      <w:iCs/>
                      <w:color w:val="BFBFBF" w:themeColor="background1" w:themeShade="BF"/>
                      <w:kern w:val="0"/>
                      <w:sz w:val="24"/>
                      <w:szCs w:val="24"/>
                      <w:lang w:eastAsia="en-US"/>
                    </w:rPr>
                  </w:rPrChange>
                </w:rPr>
                <w:t>available for</w:t>
              </w:r>
            </w:ins>
            <w:ins w:id="243" w:author="ranisha basnet" w:date="2022-09-12T16:08:00Z">
              <w:r w:rsidR="001D630B"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 end-consumers?</w:t>
              </w:r>
            </w:ins>
          </w:p>
          <w:p w14:paraId="2366399B" w14:textId="0A0E5A9F" w:rsidR="00FC5C89" w:rsidRPr="005C28E8" w:rsidRDefault="00501DE9">
            <w:pPr>
              <w:pStyle w:val="Standard1"/>
              <w:numPr>
                <w:ilvl w:val="0"/>
                <w:numId w:val="5"/>
              </w:numPr>
              <w:jc w:val="both"/>
              <w:rPr>
                <w:ins w:id="244" w:author="ranisha basnet" w:date="2022-09-12T15:57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45" w:author="Cuenta Microsoft" w:date="2022-09-14T11:07:00Z">
                <w:pPr>
                  <w:pStyle w:val="Standard1"/>
                  <w:jc w:val="both"/>
                </w:pPr>
              </w:pPrChange>
            </w:pPr>
            <w:ins w:id="246" w:author="ranisha basnet" w:date="2022-09-12T15:28:00Z">
              <w:r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Payment option: </w:t>
              </w:r>
            </w:ins>
            <w:r w:rsidR="00310F1E" w:rsidRPr="005C28E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Pre-paid, smart meters</w:t>
            </w:r>
            <w:ins w:id="247" w:author="ranisha basnet" w:date="2022-09-12T16:08:00Z">
              <w:r w:rsidR="008A53C3" w:rsidRP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…</w:t>
              </w:r>
            </w:ins>
            <w:del w:id="248" w:author="ranisha basnet" w:date="2022-09-12T16:08:00Z">
              <w:r w:rsidR="00310F1E" w:rsidRPr="005C28E8" w:rsidDel="008A53C3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delText xml:space="preserve">, </w:delText>
              </w:r>
            </w:del>
            <w:del w:id="249" w:author="ranisha basnet" w:date="2022-09-12T15:58:00Z">
              <w:r w:rsidR="00310F1E" w:rsidRPr="005C28E8" w:rsidDel="005E3230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delText>mobile money</w:delText>
              </w:r>
              <w:r w:rsidR="00FC5C89" w:rsidRPr="005C28E8" w:rsidDel="005E3230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delText>…</w:delText>
              </w:r>
            </w:del>
          </w:p>
          <w:p w14:paraId="5B700197" w14:textId="78DFE839" w:rsidR="005E3230" w:rsidRPr="001D630B" w:rsidRDefault="008A53C3">
            <w:pPr>
              <w:pStyle w:val="Standard1"/>
              <w:numPr>
                <w:ilvl w:val="0"/>
                <w:numId w:val="5"/>
              </w:numPr>
              <w:jc w:val="both"/>
              <w:rPr>
                <w:ins w:id="250" w:author="ranisha basnet" w:date="2022-09-12T15:43:00Z"/>
                <w:rFonts w:asciiTheme="minorHAnsi" w:eastAsiaTheme="minorHAnsi" w:hAnsiTheme="minorHAnsi" w:cstheme="minorBidi"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  <w:rPrChange w:id="251" w:author="ranisha basnet" w:date="2022-09-12T16:08:00Z">
                  <w:rPr>
                    <w:ins w:id="252" w:author="ranisha basnet" w:date="2022-09-12T15:43:00Z"/>
                    <w:rFonts w:asciiTheme="minorHAnsi" w:eastAsiaTheme="minorHAnsi" w:hAnsiTheme="minorHAnsi" w:cstheme="minorBidi"/>
                    <w:i/>
                    <w:iCs/>
                    <w:color w:val="BFBFBF" w:themeColor="background1" w:themeShade="BF"/>
                    <w:kern w:val="0"/>
                    <w:sz w:val="24"/>
                    <w:szCs w:val="24"/>
                    <w:lang w:eastAsia="en-US"/>
                  </w:rPr>
                </w:rPrChange>
              </w:rPr>
              <w:pPrChange w:id="253" w:author="Cuenta Microsoft" w:date="2022-09-14T11:07:00Z">
                <w:pPr>
                  <w:pStyle w:val="Standard1"/>
                  <w:jc w:val="both"/>
                </w:pPr>
              </w:pPrChange>
            </w:pPr>
            <w:ins w:id="254" w:author="ranisha basnet" w:date="2022-09-12T16:08:00Z">
              <w:r w:rsidRPr="001D630B">
                <w:rPr>
                  <w:rFonts w:asciiTheme="minorHAnsi" w:eastAsiaTheme="minorHAnsi" w:hAnsiTheme="minorHAnsi" w:cstheme="minorBidi"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255" w:author="ranisha basnet" w:date="2022-09-12T16:08:00Z">
                    <w:rPr>
                      <w:rFonts w:asciiTheme="minorHAnsi" w:eastAsiaTheme="minorHAnsi" w:hAnsiTheme="minorHAnsi" w:cstheme="minorBidi"/>
                      <w:i/>
                      <w:iCs/>
                      <w:color w:val="BFBFBF" w:themeColor="background1" w:themeShade="BF"/>
                      <w:kern w:val="0"/>
                      <w:sz w:val="24"/>
                      <w:szCs w:val="24"/>
                      <w:lang w:eastAsia="en-US"/>
                    </w:rPr>
                  </w:rPrChange>
                </w:rPr>
                <w:t>P</w:t>
              </w:r>
            </w:ins>
            <w:ins w:id="256" w:author="ranisha basnet" w:date="2022-09-12T15:57:00Z">
              <w:r w:rsidR="005E3230" w:rsidRPr="001D630B">
                <w:rPr>
                  <w:rFonts w:asciiTheme="minorHAnsi" w:eastAsiaTheme="minorHAnsi" w:hAnsiTheme="minorHAnsi" w:cstheme="minorBidi"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257" w:author="ranisha basnet" w:date="2022-09-12T16:08:00Z">
                    <w:rPr>
                      <w:rFonts w:asciiTheme="minorHAnsi" w:eastAsiaTheme="minorHAnsi" w:hAnsiTheme="minorHAnsi" w:cstheme="minorBidi"/>
                      <w:i/>
                      <w:iCs/>
                      <w:color w:val="BFBFBF" w:themeColor="background1" w:themeShade="BF"/>
                      <w:kern w:val="0"/>
                      <w:sz w:val="24"/>
                      <w:szCs w:val="24"/>
                      <w:lang w:eastAsia="en-US"/>
                    </w:rPr>
                  </w:rPrChange>
                </w:rPr>
                <w:t>ayment</w:t>
              </w:r>
            </w:ins>
            <w:ins w:id="258" w:author="ranisha basnet" w:date="2022-09-12T15:58:00Z">
              <w:r w:rsidR="005E3230" w:rsidRPr="001D630B">
                <w:rPr>
                  <w:rFonts w:asciiTheme="minorHAnsi" w:eastAsiaTheme="minorHAnsi" w:hAnsiTheme="minorHAnsi" w:cstheme="minorBidi"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259" w:author="ranisha basnet" w:date="2022-09-12T16:08:00Z">
                    <w:rPr>
                      <w:rFonts w:asciiTheme="minorHAnsi" w:eastAsiaTheme="minorHAnsi" w:hAnsiTheme="minorHAnsi" w:cstheme="minorBidi"/>
                      <w:i/>
                      <w:iCs/>
                      <w:color w:val="BFBFBF" w:themeColor="background1" w:themeShade="BF"/>
                      <w:kern w:val="0"/>
                      <w:sz w:val="24"/>
                      <w:szCs w:val="24"/>
                      <w:lang w:eastAsia="en-US"/>
                    </w:rPr>
                  </w:rPrChange>
                </w:rPr>
                <w:t xml:space="preserve"> collect</w:t>
              </w:r>
            </w:ins>
            <w:ins w:id="260" w:author="ranisha basnet" w:date="2022-09-12T16:08:00Z">
              <w:r w:rsidRPr="001D630B">
                <w:rPr>
                  <w:rFonts w:asciiTheme="minorHAnsi" w:eastAsiaTheme="minorHAnsi" w:hAnsiTheme="minorHAnsi" w:cstheme="minorBidi"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261" w:author="ranisha basnet" w:date="2022-09-12T16:08:00Z">
                    <w:rPr>
                      <w:rFonts w:asciiTheme="minorHAnsi" w:eastAsiaTheme="minorHAnsi" w:hAnsiTheme="minorHAnsi" w:cstheme="minorBidi"/>
                      <w:i/>
                      <w:iCs/>
                      <w:color w:val="BFBFBF" w:themeColor="background1" w:themeShade="BF"/>
                      <w:kern w:val="0"/>
                      <w:sz w:val="24"/>
                      <w:szCs w:val="24"/>
                      <w:lang w:eastAsia="en-US"/>
                    </w:rPr>
                  </w:rPrChange>
                </w:rPr>
                <w:t>ion</w:t>
              </w:r>
            </w:ins>
            <w:ins w:id="262" w:author="ranisha basnet" w:date="2022-09-12T15:58:00Z">
              <w:r w:rsidR="005E3230" w:rsidRPr="001D630B">
                <w:rPr>
                  <w:rFonts w:asciiTheme="minorHAnsi" w:eastAsiaTheme="minorHAnsi" w:hAnsiTheme="minorHAnsi" w:cstheme="minorBidi"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  <w:rPrChange w:id="263" w:author="ranisha basnet" w:date="2022-09-12T16:08:00Z">
                    <w:rPr>
                      <w:rFonts w:asciiTheme="minorHAnsi" w:eastAsiaTheme="minorHAnsi" w:hAnsiTheme="minorHAnsi" w:cstheme="minorBidi"/>
                      <w:i/>
                      <w:iCs/>
                      <w:color w:val="BFBFBF" w:themeColor="background1" w:themeShade="BF"/>
                      <w:kern w:val="0"/>
                      <w:sz w:val="24"/>
                      <w:szCs w:val="24"/>
                      <w:lang w:eastAsia="en-US"/>
                    </w:rPr>
                  </w:rPrChange>
                </w:rPr>
                <w:t xml:space="preserve"> (mobile money, door-to-door</w:t>
              </w:r>
            </w:ins>
          </w:p>
          <w:p w14:paraId="7EA92D1A" w14:textId="77777777" w:rsidR="008A53C3" w:rsidRDefault="008A53C3" w:rsidP="00310F1E">
            <w:pPr>
              <w:pStyle w:val="Standard1"/>
              <w:jc w:val="both"/>
              <w:rPr>
                <w:ins w:id="264" w:author="ranisha basnet" w:date="2022-09-12T16:04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  <w:p w14:paraId="0E8F3803" w14:textId="127070EF" w:rsidR="008A53C3" w:rsidRPr="00573C5C" w:rsidRDefault="008A53C3" w:rsidP="00310F1E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  <w:rPrChange w:id="265" w:author="ranisha basnet" w:date="2022-09-12T15:43:00Z">
                  <w:rPr>
                    <w:rFonts w:asciiTheme="minorHAnsi" w:hAnsiTheme="minorHAnsi" w:cstheme="minorHAnsi"/>
                    <w:b/>
                    <w:color w:val="000000"/>
                    <w:sz w:val="24"/>
                    <w:szCs w:val="24"/>
                  </w:rPr>
                </w:rPrChange>
              </w:rPr>
            </w:pPr>
          </w:p>
        </w:tc>
      </w:tr>
      <w:tr w:rsidR="00FC5C89" w:rsidRPr="003D3BBD" w14:paraId="616A612B" w14:textId="77777777" w:rsidTr="00E51A23">
        <w:trPr>
          <w:trHeight w:val="154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CA74" w14:textId="77777777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Long-term Operation &amp; Maintenance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B0E4" w14:textId="77777777" w:rsidR="00FC5C89" w:rsidRDefault="00FC5C89">
            <w:pPr>
              <w:pStyle w:val="Standard1"/>
              <w:numPr>
                <w:ilvl w:val="0"/>
                <w:numId w:val="7"/>
              </w:numPr>
              <w:jc w:val="both"/>
              <w:rPr>
                <w:ins w:id="266" w:author="ranisha basnet" w:date="2022-09-12T15:29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67" w:author="Cuenta Microsoft" w:date="2022-09-14T11:11:00Z">
                <w:pPr>
                  <w:pStyle w:val="Standard1"/>
                  <w:jc w:val="both"/>
                </w:pPr>
              </w:pPrChange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Who is responsible and who pays for it?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</w:p>
          <w:p w14:paraId="3A232B99" w14:textId="77777777" w:rsidR="00573C5C" w:rsidRDefault="00501DE9">
            <w:pPr>
              <w:pStyle w:val="Standard1"/>
              <w:numPr>
                <w:ilvl w:val="0"/>
                <w:numId w:val="7"/>
              </w:numPr>
              <w:jc w:val="both"/>
              <w:rPr>
                <w:ins w:id="268" w:author="ranisha basnet" w:date="2022-09-12T15:40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69" w:author="Cuenta Microsoft" w:date="2022-09-14T11:11:00Z">
                <w:pPr>
                  <w:pStyle w:val="Standard1"/>
                  <w:jc w:val="both"/>
                </w:pPr>
              </w:pPrChange>
            </w:pPr>
            <w:ins w:id="270" w:author="ranisha basnet" w:date="2022-09-12T15:29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What happens in case of major system failure?</w:t>
              </w:r>
            </w:ins>
          </w:p>
          <w:p w14:paraId="1D889DEB" w14:textId="00BD8BF9" w:rsidR="00573C5C" w:rsidRDefault="00573C5C">
            <w:pPr>
              <w:pStyle w:val="Standard1"/>
              <w:numPr>
                <w:ilvl w:val="0"/>
                <w:numId w:val="7"/>
              </w:numPr>
              <w:jc w:val="both"/>
              <w:rPr>
                <w:ins w:id="271" w:author="ranisha basnet" w:date="2022-09-12T15:55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72" w:author="Cuenta Microsoft" w:date="2022-09-14T11:11:00Z">
                <w:pPr>
                  <w:pStyle w:val="Standard1"/>
                  <w:jc w:val="both"/>
                </w:pPr>
              </w:pPrChange>
            </w:pPr>
            <w:ins w:id="273" w:author="ranisha basnet" w:date="2022-09-12T15:40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Is there local</w:t>
              </w:r>
            </w:ins>
            <w:ins w:id="274" w:author="ranisha basnet" w:date="2022-09-12T16:09:00Z">
              <w:r w:rsidR="001D630B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 </w:t>
              </w:r>
            </w:ins>
            <w:ins w:id="275" w:author="ranisha basnet" w:date="2022-09-12T15:40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technical expertise or knowledge transfer planned?</w:t>
              </w:r>
            </w:ins>
          </w:p>
          <w:p w14:paraId="576E18E8" w14:textId="12D5BF31" w:rsidR="005E3230" w:rsidRDefault="005E3230">
            <w:pPr>
              <w:pStyle w:val="Standard1"/>
              <w:numPr>
                <w:ilvl w:val="0"/>
                <w:numId w:val="7"/>
              </w:numPr>
              <w:jc w:val="both"/>
              <w:rPr>
                <w:ins w:id="276" w:author="ranisha basnet" w:date="2022-09-12T15:56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77" w:author="Cuenta Microsoft" w:date="2022-09-14T11:11:00Z">
                <w:pPr>
                  <w:pStyle w:val="Standard1"/>
                  <w:jc w:val="both"/>
                </w:pPr>
              </w:pPrChange>
            </w:pPr>
            <w:ins w:id="278" w:author="ranisha basnet" w:date="2022-09-12T15:55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How are </w:t>
              </w:r>
            </w:ins>
            <w:ins w:id="279" w:author="ranisha basnet" w:date="2022-09-12T15:56:00Z">
              <w:r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the local community involved?</w:t>
              </w:r>
            </w:ins>
          </w:p>
          <w:p w14:paraId="2D147F10" w14:textId="77777777" w:rsidR="005E3230" w:rsidRDefault="005E3230" w:rsidP="002736E6">
            <w:pPr>
              <w:pStyle w:val="Standard1"/>
              <w:jc w:val="both"/>
              <w:rPr>
                <w:ins w:id="280" w:author="ranisha basnet" w:date="2022-09-12T15:40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  <w:p w14:paraId="4623AB2B" w14:textId="4F5C2873" w:rsidR="00573C5C" w:rsidRPr="00A61DAC" w:rsidRDefault="00573C5C" w:rsidP="002736E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FC5C89" w:rsidRPr="003D3BBD" w14:paraId="5EF83A9D" w14:textId="77777777" w:rsidTr="00E51A23">
        <w:trPr>
          <w:trHeight w:val="268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147" w14:textId="77777777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Monitoring of systems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3D8" w14:textId="6AB72E73" w:rsidR="00FC5C89" w:rsidRDefault="00FB7E7C" w:rsidP="00FB7E7C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</w:t>
            </w:r>
            <w:r w:rsidR="00FC5C8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 you monitor the systems and their correct usage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how</w:t>
            </w:r>
            <w:r w:rsidR="00FC5C8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?</w:t>
            </w:r>
            <w:ins w:id="281" w:author="ranisha basnet" w:date="2022-09-12T15:29:00Z">
              <w:r w:rsidR="00501DE9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 </w:t>
              </w:r>
            </w:ins>
          </w:p>
        </w:tc>
      </w:tr>
    </w:tbl>
    <w:p w14:paraId="73ED90B1" w14:textId="77777777" w:rsidR="00D75DAB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BD4D992" w14:textId="77777777" w:rsidR="00605E0E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66F677A" w14:textId="77777777" w:rsidR="00310F1E" w:rsidRDefault="00310F1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0AE18A64" w14:textId="77777777" w:rsidR="00310F1E" w:rsidRPr="003D3BBD" w:rsidRDefault="00310F1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2FABBF3C" w14:textId="51A5A100" w:rsidR="00DC42E2" w:rsidRPr="000361EF" w:rsidRDefault="00304B00" w:rsidP="003D3BBD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282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</w:pPr>
      <w:r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283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t>Company turnover</w:t>
      </w:r>
      <w:r w:rsidR="005E4513"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284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t xml:space="preserve"> and impact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71C44" w:rsidRPr="003D3BBD" w14:paraId="08653875" w14:textId="77777777" w:rsidTr="00C21286">
        <w:trPr>
          <w:trHeight w:val="2227"/>
        </w:trPr>
        <w:tc>
          <w:tcPr>
            <w:tcW w:w="9062" w:type="dxa"/>
          </w:tcPr>
          <w:p w14:paraId="6AD42AC0" w14:textId="22A60736" w:rsidR="00F769BB" w:rsidRDefault="006C7FC7">
            <w:pPr>
              <w:pStyle w:val="Standard1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85" w:author="Cuenta Microsoft" w:date="2022-09-14T11:11:00Z">
                <w:pPr>
                  <w:pStyle w:val="Standard1"/>
                </w:pPr>
              </w:pPrChange>
            </w:pP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No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.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of </w:t>
            </w:r>
            <w:r w:rsidR="00310F1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nano/mini-grid systems in place;</w:t>
            </w:r>
          </w:p>
          <w:p w14:paraId="6878EC4D" w14:textId="51B8228A" w:rsidR="00371C44" w:rsidRDefault="00442220">
            <w:pPr>
              <w:pStyle w:val="Standard1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86" w:author="Cuenta Microsoft" w:date="2022-09-14T11:11:00Z">
                <w:pPr>
                  <w:pStyle w:val="Standard1"/>
                </w:pPr>
              </w:pPrChange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Annual t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urnover;</w:t>
            </w:r>
          </w:p>
          <w:p w14:paraId="020E3D30" w14:textId="77777777" w:rsidR="00F769BB" w:rsidRDefault="00F769BB">
            <w:pPr>
              <w:pStyle w:val="Standard1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87" w:author="Cuenta Microsoft" w:date="2022-09-14T11:11:00Z">
                <w:pPr>
                  <w:pStyle w:val="Standard1"/>
                </w:pPr>
              </w:pPrChange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Jobs created</w:t>
            </w:r>
          </w:p>
          <w:p w14:paraId="086A3C55" w14:textId="36FC1880" w:rsidR="00F769BB" w:rsidRDefault="00393089">
            <w:pPr>
              <w:pStyle w:val="Standard1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pPrChange w:id="288" w:author="Cuenta Microsoft" w:date="2022-09-14T11:11:00Z">
                <w:pPr>
                  <w:pStyle w:val="Standard1"/>
                </w:pPr>
              </w:pPrChange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Other…</w:t>
            </w:r>
          </w:p>
          <w:p w14:paraId="6E994126" w14:textId="77777777" w:rsidR="00F769BB" w:rsidRPr="003D3BBD" w:rsidRDefault="00F769BB" w:rsidP="00F769BB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5BA91543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AE68F92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C8AA2E1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8231A9D" w14:textId="77777777" w:rsidR="00C21286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2BCBDA8" w14:textId="77777777" w:rsidR="00C21286" w:rsidRPr="000361EF" w:rsidRDefault="00C21286" w:rsidP="00F769BB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289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</w:pPr>
    </w:p>
    <w:p w14:paraId="5859DD63" w14:textId="55C0DBCA" w:rsidR="00F769BB" w:rsidRPr="000361EF" w:rsidRDefault="00F769BB" w:rsidP="00F769BB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290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</w:pPr>
      <w:r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291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t xml:space="preserve">Impacts on your target customers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769BB" w:rsidRPr="003D3BBD" w14:paraId="57024D61" w14:textId="77777777" w:rsidTr="00E51A23">
        <w:trPr>
          <w:trHeight w:val="2123"/>
        </w:trPr>
        <w:tc>
          <w:tcPr>
            <w:tcW w:w="9062" w:type="dxa"/>
          </w:tcPr>
          <w:p w14:paraId="6C31D561" w14:textId="66D956F6" w:rsidR="00501DE9" w:rsidDel="008C0429" w:rsidRDefault="00F769BB" w:rsidP="00F74B26">
            <w:pPr>
              <w:pStyle w:val="Standard1"/>
              <w:rPr>
                <w:del w:id="292" w:author="ranisha basnet" w:date="2022-09-12T15:57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del w:id="293" w:author="ranisha basnet" w:date="2022-09-12T15:48:00Z">
              <w:r w:rsidDel="00573C5C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delText xml:space="preserve">No. of </w:delText>
              </w:r>
              <w:r w:rsidRPr="00CB08DF" w:rsidDel="00573C5C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delText>households</w:delText>
              </w:r>
              <w:r w:rsidDel="00573C5C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delText>/institutions/small businesses</w:delText>
              </w:r>
              <w:r w:rsidRPr="00CB08DF" w:rsidDel="00573C5C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delText xml:space="preserve"> reached</w:delText>
              </w:r>
              <w:r w:rsidR="00393089" w:rsidDel="00573C5C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delText>/electrified</w:delText>
              </w:r>
            </w:del>
          </w:p>
          <w:p w14:paraId="2B8C95C2" w14:textId="774000BC" w:rsidR="00393089" w:rsidRDefault="00393089" w:rsidP="00F74B26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Do you know </w:t>
            </w:r>
            <w:r w:rsidR="00AF27F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what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people </w:t>
            </w:r>
            <w:r w:rsidR="00AF27F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use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the electricity </w:t>
            </w:r>
            <w:r w:rsidR="00AF27F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for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?</w:t>
            </w:r>
            <w:ins w:id="294" w:author="ranisha basnet" w:date="2022-09-12T15:30:00Z">
              <w:r w:rsidR="00501DE9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 (lighting, productive uses</w:t>
              </w:r>
            </w:ins>
            <w:ins w:id="295" w:author="ranisha basnet" w:date="2022-09-12T15:35:00Z">
              <w:r w:rsidR="00501DE9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.</w:t>
              </w:r>
            </w:ins>
            <w:ins w:id="296" w:author="ranisha basnet" w:date="2022-09-12T15:30:00Z">
              <w:r w:rsidR="00501DE9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>..)</w:t>
              </w:r>
            </w:ins>
          </w:p>
          <w:p w14:paraId="6056C0FA" w14:textId="374CAB56" w:rsidR="008A53C3" w:rsidDel="001D630B" w:rsidRDefault="00F769BB" w:rsidP="00F74B26">
            <w:pPr>
              <w:pStyle w:val="Standard1"/>
              <w:rPr>
                <w:del w:id="297" w:author="ranisha basnet" w:date="2022-09-12T16:09:00Z"/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Other 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positive impact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on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your target customers;</w:t>
            </w:r>
          </w:p>
          <w:p w14:paraId="555C7506" w14:textId="77777777" w:rsidR="00F769BB" w:rsidRPr="003D3BBD" w:rsidRDefault="00F769BB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0E5F7927" w14:textId="77777777" w:rsidR="00F769BB" w:rsidRPr="00F769BB" w:rsidRDefault="00F769B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B78AC1" w14:textId="77777777" w:rsidR="00FB7E7C" w:rsidRPr="003D3BBD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F531A28" w14:textId="77777777" w:rsidR="0065008B" w:rsidRPr="000361EF" w:rsidRDefault="00AF235F" w:rsidP="000361EF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298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pPrChange w:id="299" w:author="Cuenta Microsoft" w:date="2022-09-26T13:52:00Z">
          <w:pPr>
            <w:pStyle w:val="Standard1"/>
            <w:keepNext/>
            <w:jc w:val="both"/>
          </w:pPr>
        </w:pPrChange>
      </w:pPr>
      <w:r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300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t>Constraints and Recommendations</w:t>
      </w:r>
    </w:p>
    <w:tbl>
      <w:tblPr>
        <w:tblStyle w:val="Tablaconcuadrcula"/>
        <w:tblW w:w="9343" w:type="dxa"/>
        <w:tblInd w:w="0" w:type="dxa"/>
        <w:tblLook w:val="04A0" w:firstRow="1" w:lastRow="0" w:firstColumn="1" w:lastColumn="0" w:noHBand="0" w:noVBand="1"/>
      </w:tblPr>
      <w:tblGrid>
        <w:gridCol w:w="9343"/>
      </w:tblGrid>
      <w:tr w:rsidR="00AF235F" w:rsidRPr="003D3BBD" w14:paraId="076C8325" w14:textId="77777777" w:rsidTr="00442220">
        <w:trPr>
          <w:trHeight w:val="2523"/>
        </w:trPr>
        <w:tc>
          <w:tcPr>
            <w:tcW w:w="9343" w:type="dxa"/>
          </w:tcPr>
          <w:p w14:paraId="721F36BD" w14:textId="77777777" w:rsidR="00AF235F" w:rsidRPr="000361EF" w:rsidRDefault="00DC42E2">
            <w:pPr>
              <w:pStyle w:val="Prrafodelista"/>
              <w:keepNext/>
              <w:numPr>
                <w:ilvl w:val="0"/>
                <w:numId w:val="9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301" w:author="Cuenta Microsoft" w:date="2022-09-26T13:51:00Z">
                  <w:rPr/>
                </w:rPrChange>
              </w:rPr>
              <w:pPrChange w:id="302" w:author="Cuenta Microsoft" w:date="2022-09-14T11:11:00Z">
                <w:pPr>
                  <w:keepNext/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303" w:author="Cuenta Microsoft" w:date="2022-09-26T13:51:00Z">
                  <w:rPr/>
                </w:rPrChange>
              </w:rPr>
              <w:t>Major challenges faced and how you solved them?</w:t>
            </w:r>
          </w:p>
          <w:p w14:paraId="6316D254" w14:textId="77777777" w:rsidR="008D679E" w:rsidRPr="005C28E8" w:rsidRDefault="008D679E">
            <w:pPr>
              <w:pStyle w:val="Prrafodelista"/>
              <w:keepNext/>
              <w:numPr>
                <w:ilvl w:val="0"/>
                <w:numId w:val="9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rPrChange w:id="304" w:author="Cuenta Microsoft" w:date="2022-09-14T11:11:00Z">
                  <w:rPr/>
                </w:rPrChange>
              </w:rPr>
              <w:pPrChange w:id="305" w:author="Cuenta Microsoft" w:date="2022-09-14T11:11:00Z">
                <w:pPr>
                  <w:keepNext/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306" w:author="Cuenta Microsoft" w:date="2022-09-26T13:51:00Z">
                  <w:rPr/>
                </w:rPrChange>
              </w:rPr>
              <w:t xml:space="preserve">What are the challenges related to reaching last-mile consumers? </w:t>
            </w:r>
            <w:r w:rsidRPr="005C28E8">
              <w:rPr>
                <w:i/>
                <w:iCs/>
                <w:color w:val="BFBFBF" w:themeColor="background1" w:themeShade="BF"/>
                <w:sz w:val="24"/>
                <w:szCs w:val="24"/>
                <w:rPrChange w:id="307" w:author="Cuenta Microsoft" w:date="2022-09-14T11:11:00Z">
                  <w:rPr/>
                </w:rPrChange>
              </w:rPr>
              <w:t>How do you tackle them?</w:t>
            </w:r>
          </w:p>
          <w:p w14:paraId="7D8FD493" w14:textId="6EFEBBC6" w:rsidR="00A61DAC" w:rsidRPr="000361EF" w:rsidRDefault="00A61DAC">
            <w:pPr>
              <w:pStyle w:val="Prrafodelista"/>
              <w:keepNext/>
              <w:numPr>
                <w:ilvl w:val="0"/>
                <w:numId w:val="9"/>
              </w:numPr>
              <w:tabs>
                <w:tab w:val="left" w:pos="1620"/>
              </w:tabs>
              <w:spacing w:line="240" w:lineRule="auto"/>
              <w:jc w:val="both"/>
              <w:rPr>
                <w:ins w:id="308" w:author="ranisha basnet" w:date="2022-09-12T15:57:00Z"/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309" w:author="Cuenta Microsoft" w:date="2022-09-26T13:51:00Z">
                  <w:rPr>
                    <w:ins w:id="310" w:author="ranisha basnet" w:date="2022-09-12T15:57:00Z"/>
                  </w:rPr>
                </w:rPrChange>
              </w:rPr>
              <w:pPrChange w:id="311" w:author="Cuenta Microsoft" w:date="2022-09-14T11:11:00Z">
                <w:pPr>
                  <w:keepNext/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312" w:author="Cuenta Microsoft" w:date="2022-09-26T13:51:00Z">
                  <w:rPr/>
                </w:rPrChange>
              </w:rPr>
              <w:t>Are there any policy and regulatory constraints?</w:t>
            </w:r>
          </w:p>
          <w:p w14:paraId="3D769FC7" w14:textId="4C7CB6E3" w:rsidR="005E3230" w:rsidRPr="000361EF" w:rsidRDefault="005E3230">
            <w:pPr>
              <w:pStyle w:val="Prrafodelista"/>
              <w:keepNext/>
              <w:numPr>
                <w:ilvl w:val="0"/>
                <w:numId w:val="9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313" w:author="Cuenta Microsoft" w:date="2022-09-26T13:51:00Z">
                  <w:rPr/>
                </w:rPrChange>
              </w:rPr>
              <w:pPrChange w:id="314" w:author="Cuenta Microsoft" w:date="2022-09-14T11:11:00Z">
                <w:pPr>
                  <w:keepNext/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ins w:id="315" w:author="ranisha basnet" w:date="2022-09-12T15:57:00Z">
              <w:r w:rsidRPr="000361EF">
                <w:rPr>
                  <w:i/>
                  <w:iCs/>
                  <w:color w:val="BFBFBF" w:themeColor="background1" w:themeShade="BF"/>
                  <w:sz w:val="24"/>
                  <w:szCs w:val="24"/>
                  <w:lang w:val="en-GB"/>
                  <w:rPrChange w:id="316" w:author="Cuenta Microsoft" w:date="2022-09-26T13:51:00Z">
                    <w:rPr/>
                  </w:rPrChange>
                </w:rPr>
                <w:t>Challenges with regard to tariff payment or O&amp;M of the system?</w:t>
              </w:r>
            </w:ins>
          </w:p>
          <w:p w14:paraId="11DB1978" w14:textId="77777777" w:rsidR="008D679E" w:rsidRPr="000361EF" w:rsidRDefault="008D679E">
            <w:pPr>
              <w:pStyle w:val="Prrafodelista"/>
              <w:keepNext/>
              <w:numPr>
                <w:ilvl w:val="0"/>
                <w:numId w:val="9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317" w:author="Cuenta Microsoft" w:date="2022-09-26T13:51:00Z">
                  <w:rPr/>
                </w:rPrChange>
              </w:rPr>
              <w:pPrChange w:id="318" w:author="Cuenta Microsoft" w:date="2022-09-14T11:11:00Z">
                <w:pPr>
                  <w:keepNext/>
                  <w:tabs>
                    <w:tab w:val="left" w:pos="1620"/>
                  </w:tabs>
                  <w:spacing w:line="240" w:lineRule="auto"/>
                  <w:jc w:val="both"/>
                </w:pPr>
              </w:pPrChange>
            </w:pPr>
            <w:r w:rsidRPr="000361EF">
              <w:rPr>
                <w:i/>
                <w:iCs/>
                <w:color w:val="BFBFBF" w:themeColor="background1" w:themeShade="BF"/>
                <w:sz w:val="24"/>
                <w:szCs w:val="24"/>
                <w:lang w:val="en-GB"/>
                <w:rPrChange w:id="319" w:author="Cuenta Microsoft" w:date="2022-09-26T13:51:00Z">
                  <w:rPr/>
                </w:rPrChange>
              </w:rPr>
              <w:t>Key recommendations based on your experience?</w:t>
            </w:r>
          </w:p>
          <w:p w14:paraId="72E99E58" w14:textId="77777777" w:rsidR="00CB08DF" w:rsidRPr="003D3BBD" w:rsidRDefault="00CB08DF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68EFC894" w14:textId="77777777" w:rsidR="00AF235F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1EEC110" w14:textId="77777777" w:rsidR="00FB7E7C" w:rsidRPr="000361EF" w:rsidRDefault="00FB7E7C" w:rsidP="003D3BBD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320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</w:pPr>
    </w:p>
    <w:p w14:paraId="4F7160D9" w14:textId="77777777" w:rsidR="00A61DAC" w:rsidRPr="000361EF" w:rsidRDefault="00A61DAC" w:rsidP="003D3BBD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321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</w:pPr>
      <w:r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322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t>COVID related constraints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30"/>
      </w:tblGrid>
      <w:tr w:rsidR="00A61DAC" w14:paraId="6A3DC0DF" w14:textId="77777777" w:rsidTr="00442220">
        <w:trPr>
          <w:trHeight w:val="1147"/>
        </w:trPr>
        <w:tc>
          <w:tcPr>
            <w:tcW w:w="8930" w:type="dxa"/>
          </w:tcPr>
          <w:p w14:paraId="4B9D3D19" w14:textId="77777777" w:rsidR="00A61DAC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Specific challenges due to COVID</w:t>
            </w:r>
            <w:r w:rsidR="00A7199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(funding, low purchasing power…)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? If yes, 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(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did you overcome it (wherever applicable)</w:t>
            </w:r>
          </w:p>
        </w:tc>
      </w:tr>
    </w:tbl>
    <w:p w14:paraId="5E1D0E37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1BB740B4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03A025F" w14:textId="77777777" w:rsidR="00694D50" w:rsidRPr="000361EF" w:rsidRDefault="00694D50" w:rsidP="003D3BBD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323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</w:pPr>
      <w:r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324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t>Resources</w:t>
      </w:r>
      <w:r w:rsidR="0035658E"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325" w:author="Cuenta Microsoft" w:date="2022-09-26T13:52:00Z">
            <w:rPr>
              <w:rFonts w:asciiTheme="minorHAnsi" w:hAnsiTheme="minorHAnsi" w:cstheme="minorHAnsi"/>
              <w:b/>
              <w:color w:val="000000"/>
              <w:sz w:val="24"/>
              <w:szCs w:val="24"/>
              <w:lang w:val="en-GB"/>
            </w:rPr>
          </w:rPrChange>
        </w:rPr>
        <w:t xml:space="preserve"> / 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3D3BBD" w14:paraId="4DE43621" w14:textId="77777777" w:rsidTr="00F77AB6">
        <w:trPr>
          <w:trHeight w:val="1218"/>
        </w:trPr>
        <w:tc>
          <w:tcPr>
            <w:tcW w:w="9062" w:type="dxa"/>
          </w:tcPr>
          <w:p w14:paraId="2C79CD35" w14:textId="4559D6FB" w:rsidR="00694D50" w:rsidRPr="003D3BBD" w:rsidRDefault="00694D50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Please add here links to all resources (factsheets, </w:t>
            </w:r>
            <w:ins w:id="326" w:author="Cuenta Microsoft" w:date="2022-09-14T11:13:00Z">
              <w:r w:rsid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reports, </w:t>
              </w:r>
            </w:ins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flyers, videos…) related to </w:t>
            </w:r>
            <w:r w:rsidR="0035658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your company/products that you want to share</w:t>
            </w:r>
            <w:ins w:id="327" w:author="Cuenta Microsoft" w:date="2022-09-14T11:13:00Z">
              <w:r w:rsidR="005C28E8">
                <w:rPr>
                  <w:rFonts w:asciiTheme="minorHAnsi" w:eastAsiaTheme="minorHAnsi" w:hAnsiTheme="minorHAnsi" w:cstheme="minorBidi"/>
                  <w:i/>
                  <w:iCs/>
                  <w:color w:val="BFBFBF" w:themeColor="background1" w:themeShade="BF"/>
                  <w:kern w:val="0"/>
                  <w:sz w:val="24"/>
                  <w:szCs w:val="24"/>
                  <w:lang w:eastAsia="en-US"/>
                </w:rPr>
                <w:t xml:space="preserve"> in the case study page</w:t>
              </w:r>
            </w:ins>
          </w:p>
          <w:p w14:paraId="33D7502C" w14:textId="77777777" w:rsidR="00694D50" w:rsidRDefault="00694D50" w:rsidP="003D3BBD">
            <w:pPr>
              <w:pStyle w:val="Standard1"/>
              <w:jc w:val="both"/>
              <w:rPr>
                <w:ins w:id="328" w:author="Cuenta Microsoft" w:date="2022-09-26T13:56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6512C380" w14:textId="77777777" w:rsidR="000361EF" w:rsidRDefault="000361EF" w:rsidP="003D3BBD">
            <w:pPr>
              <w:pStyle w:val="Standard1"/>
              <w:jc w:val="both"/>
              <w:rPr>
                <w:ins w:id="329" w:author="Cuenta Microsoft" w:date="2022-09-26T13:56:00Z"/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1BE2E51C" w14:textId="77777777" w:rsidR="000361EF" w:rsidRDefault="000361E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57C223CC" w14:textId="77777777" w:rsidR="00442220" w:rsidRPr="003D3BBD" w:rsidRDefault="0044222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46FD74D7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10096F6D" w14:textId="77777777" w:rsidR="000361EF" w:rsidRDefault="000361EF" w:rsidP="003D3BBD">
      <w:pPr>
        <w:tabs>
          <w:tab w:val="left" w:pos="1620"/>
        </w:tabs>
        <w:spacing w:after="0"/>
        <w:jc w:val="both"/>
        <w:rPr>
          <w:ins w:id="330" w:author="Cuenta Microsoft" w:date="2022-09-26T13:55:00Z"/>
          <w:b/>
          <w:bCs/>
          <w:sz w:val="24"/>
          <w:szCs w:val="24"/>
        </w:rPr>
      </w:pPr>
      <w:bookmarkStart w:id="331" w:name="_GoBack"/>
      <w:bookmarkEnd w:id="331"/>
    </w:p>
    <w:p w14:paraId="5504636A" w14:textId="77777777" w:rsidR="000361EF" w:rsidRPr="003D3BBD" w:rsidRDefault="000361EF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1588F642" w14:textId="77777777" w:rsidR="007576D2" w:rsidRPr="000361EF" w:rsidRDefault="0035658E" w:rsidP="000361EF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332" w:author="Cuenta Microsoft" w:date="2022-09-26T13:52:00Z">
            <w:rPr>
              <w:b/>
              <w:bCs/>
              <w:sz w:val="24"/>
              <w:szCs w:val="24"/>
            </w:rPr>
          </w:rPrChange>
        </w:rPr>
        <w:pPrChange w:id="333" w:author="Cuenta Microsoft" w:date="2022-09-26T13:52:00Z">
          <w:pPr>
            <w:tabs>
              <w:tab w:val="left" w:pos="1620"/>
            </w:tabs>
            <w:spacing w:after="0"/>
            <w:jc w:val="both"/>
          </w:pPr>
        </w:pPrChange>
      </w:pPr>
      <w:r w:rsidRPr="000361EF">
        <w:rPr>
          <w:rFonts w:asciiTheme="majorHAnsi" w:eastAsiaTheme="majorEastAsia" w:hAnsiTheme="majorHAnsi" w:cstheme="majorBidi"/>
          <w:b/>
          <w:color w:val="2F5496" w:themeColor="accent1" w:themeShade="BF"/>
          <w:kern w:val="0"/>
          <w:sz w:val="26"/>
          <w:szCs w:val="26"/>
          <w:lang w:val="en-GB" w:eastAsia="en-US"/>
          <w:rPrChange w:id="334" w:author="Cuenta Microsoft" w:date="2022-09-26T13:52:00Z">
            <w:rPr>
              <w:b/>
              <w:bCs/>
              <w:sz w:val="24"/>
              <w:szCs w:val="24"/>
            </w:rPr>
          </w:rPrChange>
        </w:rPr>
        <w:t>Pictures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3D3BBD" w14:paraId="047F0985" w14:textId="77777777" w:rsidTr="00C21286">
        <w:trPr>
          <w:trHeight w:val="1266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FA8C" w14:textId="77777777" w:rsidR="0035658E" w:rsidRDefault="007576D2" w:rsidP="0035658E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Please send us </w:t>
            </w:r>
            <w:r w:rsidR="00AF235F"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2-3 </w:t>
            </w: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high-definition pictures to be added to the case study</w:t>
            </w:r>
            <w:r w:rsidR="0035658E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2EB81BEE" w14:textId="0C5BAB4E" w:rsidR="007576D2" w:rsidRDefault="0035658E" w:rsidP="0035658E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Please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indicate the name of the photographer and make sure you have the right</w:t>
            </w:r>
            <w:ins w:id="335" w:author="Cuenta Microsoft" w:date="2022-09-14T11:12:00Z">
              <w:r w:rsidR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t>s</w:t>
              </w:r>
            </w:ins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ins w:id="336" w:author="Cuenta Microsoft" w:date="2022-09-14T11:12:00Z">
              <w:r w:rsidR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t>for them to be published online</w:t>
              </w:r>
            </w:ins>
            <w:del w:id="337" w:author="Cuenta Microsoft" w:date="2022-09-14T11:12:00Z">
              <w:r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delText>to</w:delText>
              </w:r>
            </w:del>
            <w:del w:id="338" w:author="Cuenta Microsoft" w:date="2022-09-14T11:13:00Z">
              <w:r w:rsidDel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delText xml:space="preserve"> publish them </w:delText>
              </w:r>
            </w:del>
            <w:ins w:id="339" w:author="Cuenta Microsoft" w:date="2022-09-14T11:13:00Z">
              <w:r w:rsidR="005C28E8">
                <w:rPr>
                  <w:i/>
                  <w:iCs/>
                  <w:color w:val="BFBFBF" w:themeColor="background1" w:themeShade="BF"/>
                  <w:sz w:val="24"/>
                  <w:szCs w:val="24"/>
                </w:rPr>
                <w:t xml:space="preserve"> </w:t>
              </w:r>
            </w:ins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on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energypedia</w:t>
            </w:r>
            <w:proofErr w:type="spellEnd"/>
          </w:p>
          <w:p w14:paraId="5DA7AC04" w14:textId="77777777" w:rsidR="00442220" w:rsidRPr="003D3BBD" w:rsidRDefault="00442220" w:rsidP="0035658E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89CF4A8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5862937E" w14:textId="77777777" w:rsidR="0035658E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58C12708" w14:textId="77777777" w:rsidR="007576D2" w:rsidRPr="000361EF" w:rsidRDefault="0035658E" w:rsidP="003D3BBD">
      <w:pPr>
        <w:tabs>
          <w:tab w:val="left" w:pos="1620"/>
        </w:tabs>
        <w:spacing w:after="0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  <w:rPrChange w:id="340" w:author="Cuenta Microsoft" w:date="2022-09-26T13:52:00Z">
            <w:rPr>
              <w:b/>
              <w:bCs/>
              <w:sz w:val="24"/>
              <w:szCs w:val="24"/>
            </w:rPr>
          </w:rPrChange>
        </w:rPr>
      </w:pPr>
      <w:r w:rsidRPr="000361EF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  <w:rPrChange w:id="341" w:author="Cuenta Microsoft" w:date="2022-09-26T13:52:00Z">
            <w:rPr>
              <w:b/>
              <w:bCs/>
              <w:sz w:val="24"/>
              <w:szCs w:val="24"/>
            </w:rPr>
          </w:rPrChange>
        </w:rPr>
        <w:t>Contact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14:paraId="1AFB0CA2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4B1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Name and position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AB1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382842B1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5EA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7D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5C209389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51BF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73C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8C8C755" w14:textId="77777777"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35ACB" w14:textId="77777777" w:rsidR="00E254AE" w:rsidRDefault="00E254AE" w:rsidP="007576D2">
      <w:pPr>
        <w:spacing w:after="0" w:line="240" w:lineRule="auto"/>
      </w:pPr>
      <w:r>
        <w:separator/>
      </w:r>
    </w:p>
  </w:endnote>
  <w:endnote w:type="continuationSeparator" w:id="0">
    <w:p w14:paraId="2959B565" w14:textId="77777777" w:rsidR="00E254AE" w:rsidRDefault="00E254AE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C015F1" w:rsidRPr="007576D2" w:rsidRDefault="00C015F1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77777777" w:rsidR="00C015F1" w:rsidRPr="007576D2" w:rsidRDefault="00C015F1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C015F1" w:rsidRPr="007576D2" w:rsidRDefault="00C015F1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7B2305F5" w:rsidR="00C015F1" w:rsidRPr="007576D2" w:rsidRDefault="00C015F1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del w:id="342" w:author="ranisha basnet" w:date="2022-09-12T16:09:00Z">
      <w:r w:rsidDel="001D630B">
        <w:rPr>
          <w:rFonts w:ascii="Calibri" w:eastAsia="Calibri" w:hAnsi="Calibri" w:cs="Times New Roman"/>
          <w:color w:val="7F7F7F"/>
          <w:sz w:val="16"/>
          <w:szCs w:val="16"/>
          <w:lang w:val="de-DE" w:eastAsia="de-DE"/>
        </w:rPr>
        <w:delText xml:space="preserve">D – </w:delText>
      </w:r>
    </w:del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65191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7777777" w:rsidR="00C015F1" w:rsidRPr="007576D2" w:rsidRDefault="00C015F1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14:paraId="1FE83F92" w14:textId="77777777" w:rsidR="00C015F1" w:rsidRPr="007576D2" w:rsidRDefault="00C015F1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C015F1" w:rsidRPr="007576D2" w:rsidRDefault="00C015F1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0361EF">
      <w:rPr>
        <w:rFonts w:ascii="Calibri" w:eastAsia="Calibri" w:hAnsi="Calibri" w:cs="Arial"/>
        <w:noProof/>
        <w:lang w:val="de-DE" w:eastAsia="de-DE"/>
      </w:rPr>
      <w:t>5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0361EF">
      <w:rPr>
        <w:rFonts w:ascii="Calibri" w:eastAsia="Calibri" w:hAnsi="Calibri" w:cs="Arial"/>
        <w:noProof/>
        <w:lang w:val="de-DE" w:eastAsia="de-DE"/>
      </w:rPr>
      <w:t>5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C015F1" w:rsidRPr="007576D2" w:rsidRDefault="00C015F1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08050" w14:textId="77777777" w:rsidR="00E254AE" w:rsidRDefault="00E254AE" w:rsidP="007576D2">
      <w:pPr>
        <w:spacing w:after="0" w:line="240" w:lineRule="auto"/>
      </w:pPr>
      <w:r>
        <w:separator/>
      </w:r>
    </w:p>
  </w:footnote>
  <w:footnote w:type="continuationSeparator" w:id="0">
    <w:p w14:paraId="4462E066" w14:textId="77777777" w:rsidR="00E254AE" w:rsidRDefault="00E254AE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C015F1" w:rsidRDefault="00C015F1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F3735"/>
    <w:multiLevelType w:val="hybridMultilevel"/>
    <w:tmpl w:val="5E9CE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16FCA"/>
    <w:multiLevelType w:val="hybridMultilevel"/>
    <w:tmpl w:val="C242D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170EF"/>
    <w:multiLevelType w:val="hybridMultilevel"/>
    <w:tmpl w:val="B4D85F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35C17"/>
    <w:multiLevelType w:val="hybridMultilevel"/>
    <w:tmpl w:val="736ED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A37F4"/>
    <w:multiLevelType w:val="hybridMultilevel"/>
    <w:tmpl w:val="BAE0A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D2043"/>
    <w:multiLevelType w:val="hybridMultilevel"/>
    <w:tmpl w:val="D0E6A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8666BF"/>
    <w:multiLevelType w:val="hybridMultilevel"/>
    <w:tmpl w:val="12825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uenta Microsoft">
    <w15:presenceInfo w15:providerId="Windows Live" w15:userId="83654753fd052b3b"/>
  </w15:person>
  <w15:person w15:author="ranisha basnet">
    <w15:presenceInfo w15:providerId="AD" w15:userId="S-1-5-21-2127907417-547101935-989032305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361EF"/>
    <w:rsid w:val="00096351"/>
    <w:rsid w:val="000978A9"/>
    <w:rsid w:val="000C6402"/>
    <w:rsid w:val="000D38D7"/>
    <w:rsid w:val="000D76D8"/>
    <w:rsid w:val="001329D4"/>
    <w:rsid w:val="001D630B"/>
    <w:rsid w:val="002305A1"/>
    <w:rsid w:val="00254CFA"/>
    <w:rsid w:val="002736E6"/>
    <w:rsid w:val="00275836"/>
    <w:rsid w:val="002B25C8"/>
    <w:rsid w:val="002B765F"/>
    <w:rsid w:val="002E1398"/>
    <w:rsid w:val="00304B00"/>
    <w:rsid w:val="00310F1E"/>
    <w:rsid w:val="003119AE"/>
    <w:rsid w:val="0035658E"/>
    <w:rsid w:val="00371C44"/>
    <w:rsid w:val="00393089"/>
    <w:rsid w:val="003D1B40"/>
    <w:rsid w:val="003D3BBD"/>
    <w:rsid w:val="003D65EF"/>
    <w:rsid w:val="00442220"/>
    <w:rsid w:val="00454FCC"/>
    <w:rsid w:val="004C4035"/>
    <w:rsid w:val="00501DE9"/>
    <w:rsid w:val="005477AA"/>
    <w:rsid w:val="00551E3C"/>
    <w:rsid w:val="005719F8"/>
    <w:rsid w:val="00573C5C"/>
    <w:rsid w:val="005C28E8"/>
    <w:rsid w:val="005E3230"/>
    <w:rsid w:val="005E4513"/>
    <w:rsid w:val="00605E0E"/>
    <w:rsid w:val="00641C25"/>
    <w:rsid w:val="0065008B"/>
    <w:rsid w:val="00694D50"/>
    <w:rsid w:val="006C7FC7"/>
    <w:rsid w:val="007576D2"/>
    <w:rsid w:val="00855653"/>
    <w:rsid w:val="008A1FAD"/>
    <w:rsid w:val="008A53C3"/>
    <w:rsid w:val="008C0429"/>
    <w:rsid w:val="008C4607"/>
    <w:rsid w:val="008C5238"/>
    <w:rsid w:val="008D679E"/>
    <w:rsid w:val="009E3B97"/>
    <w:rsid w:val="00A03596"/>
    <w:rsid w:val="00A553EF"/>
    <w:rsid w:val="00A56F01"/>
    <w:rsid w:val="00A61DAC"/>
    <w:rsid w:val="00A71998"/>
    <w:rsid w:val="00A919AE"/>
    <w:rsid w:val="00AE38F2"/>
    <w:rsid w:val="00AF235F"/>
    <w:rsid w:val="00AF27FA"/>
    <w:rsid w:val="00B64168"/>
    <w:rsid w:val="00C015F1"/>
    <w:rsid w:val="00C208D0"/>
    <w:rsid w:val="00C21286"/>
    <w:rsid w:val="00C30D95"/>
    <w:rsid w:val="00CB08DF"/>
    <w:rsid w:val="00CD267E"/>
    <w:rsid w:val="00CF397F"/>
    <w:rsid w:val="00D255E0"/>
    <w:rsid w:val="00D7253C"/>
    <w:rsid w:val="00D75DAB"/>
    <w:rsid w:val="00DC42E2"/>
    <w:rsid w:val="00E254AE"/>
    <w:rsid w:val="00E51A23"/>
    <w:rsid w:val="00E948B4"/>
    <w:rsid w:val="00EB263F"/>
    <w:rsid w:val="00EE37A1"/>
    <w:rsid w:val="00F2389F"/>
    <w:rsid w:val="00F53498"/>
    <w:rsid w:val="00F670D2"/>
    <w:rsid w:val="00F74B26"/>
    <w:rsid w:val="00F769BB"/>
    <w:rsid w:val="00F77AB6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rgypedia.info/wiki/Case_Studies_on_Energy_Access_Projects_in_Mozambiqu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AD250-3181-4396-ACBD-12369FD2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5</Pages>
  <Words>781</Words>
  <Characters>4458</Characters>
  <Application>Microsoft Office Word</Application>
  <DocSecurity>0</DocSecurity>
  <Lines>37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Cuenta Microsoft</cp:lastModifiedBy>
  <cp:revision>4</cp:revision>
  <dcterms:created xsi:type="dcterms:W3CDTF">2022-09-13T16:19:00Z</dcterms:created>
  <dcterms:modified xsi:type="dcterms:W3CDTF">2022-09-26T11:56:00Z</dcterms:modified>
</cp:coreProperties>
</file>